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4FAB9" w14:textId="77777777" w:rsidR="00C366C4" w:rsidRDefault="00C366C4">
      <w:pPr>
        <w:pStyle w:val="Header"/>
        <w:keepNext/>
        <w:keepLines/>
        <w:tabs>
          <w:tab w:val="clear" w:pos="4153"/>
          <w:tab w:val="clear" w:pos="8306"/>
        </w:tabs>
        <w:jc w:val="both"/>
      </w:pPr>
    </w:p>
    <w:p w14:paraId="45A36319" w14:textId="267075DD" w:rsidR="00C366C4" w:rsidRDefault="00C366C4">
      <w:pPr>
        <w:pStyle w:val="Heading5"/>
        <w:keepNext/>
        <w:keepLines/>
        <w:rPr>
          <w:i/>
          <w:sz w:val="40"/>
        </w:rPr>
      </w:pPr>
      <w:r>
        <w:rPr>
          <w:i/>
          <w:sz w:val="40"/>
        </w:rPr>
        <w:t>STCP 04-3 Issue 00</w:t>
      </w:r>
      <w:r w:rsidR="001E0C4D">
        <w:rPr>
          <w:i/>
          <w:sz w:val="40"/>
        </w:rPr>
        <w:t>8</w:t>
      </w:r>
      <w:r>
        <w:rPr>
          <w:i/>
          <w:sz w:val="40"/>
        </w:rPr>
        <w:t xml:space="preserve"> Real Time Data Provision</w:t>
      </w:r>
    </w:p>
    <w:p w14:paraId="281DA0C8" w14:textId="77777777" w:rsidR="00C366C4" w:rsidRDefault="00C366C4" w:rsidP="00105152">
      <w:pPr>
        <w:pStyle w:val="Heading5"/>
        <w:keepNext/>
        <w:keepLines/>
        <w:jc w:val="both"/>
      </w:pPr>
      <w:r>
        <w:rPr>
          <w:i/>
          <w:sz w:val="24"/>
        </w:rPr>
        <w:t>STC Procedure Document Authorisation</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C366C4" w14:paraId="16B45071" w14:textId="77777777" w:rsidTr="000A44D5">
        <w:trPr>
          <w:cantSplit/>
          <w:jc w:val="center"/>
        </w:trPr>
        <w:tc>
          <w:tcPr>
            <w:tcW w:w="2552" w:type="dxa"/>
            <w:vAlign w:val="center"/>
          </w:tcPr>
          <w:p w14:paraId="13ADE550" w14:textId="77777777" w:rsidR="00C366C4" w:rsidRDefault="00105152">
            <w:pPr>
              <w:spacing w:before="120"/>
              <w:rPr>
                <w:b/>
                <w:color w:val="000000"/>
                <w:sz w:val="22"/>
              </w:rPr>
            </w:pPr>
            <w:r>
              <w:rPr>
                <w:b/>
                <w:color w:val="000000"/>
                <w:sz w:val="22"/>
              </w:rPr>
              <w:t xml:space="preserve"> Party</w:t>
            </w:r>
          </w:p>
        </w:tc>
        <w:tc>
          <w:tcPr>
            <w:tcW w:w="2268" w:type="dxa"/>
            <w:vAlign w:val="center"/>
          </w:tcPr>
          <w:p w14:paraId="1142DA93" w14:textId="77777777" w:rsidR="00C366C4" w:rsidRDefault="00C366C4">
            <w:pPr>
              <w:spacing w:before="120"/>
              <w:jc w:val="center"/>
              <w:rPr>
                <w:b/>
                <w:color w:val="000000"/>
                <w:sz w:val="22"/>
              </w:rPr>
            </w:pPr>
            <w:r>
              <w:rPr>
                <w:b/>
                <w:color w:val="000000"/>
                <w:sz w:val="22"/>
              </w:rPr>
              <w:t>Name of Party Representative</w:t>
            </w:r>
          </w:p>
        </w:tc>
        <w:tc>
          <w:tcPr>
            <w:tcW w:w="2410" w:type="dxa"/>
            <w:vAlign w:val="center"/>
          </w:tcPr>
          <w:p w14:paraId="4CC7E8D5" w14:textId="77777777" w:rsidR="00C366C4" w:rsidRDefault="00C366C4">
            <w:pPr>
              <w:spacing w:before="120"/>
              <w:jc w:val="center"/>
              <w:rPr>
                <w:b/>
                <w:color w:val="000000"/>
                <w:sz w:val="22"/>
              </w:rPr>
            </w:pPr>
            <w:r>
              <w:rPr>
                <w:b/>
                <w:color w:val="000000"/>
                <w:sz w:val="22"/>
              </w:rPr>
              <w:t xml:space="preserve">Signature </w:t>
            </w:r>
          </w:p>
        </w:tc>
        <w:tc>
          <w:tcPr>
            <w:tcW w:w="1418" w:type="dxa"/>
            <w:vAlign w:val="center"/>
          </w:tcPr>
          <w:p w14:paraId="2C3C0C65" w14:textId="77777777" w:rsidR="00C366C4" w:rsidRDefault="00C366C4">
            <w:pPr>
              <w:spacing w:before="120"/>
              <w:jc w:val="center"/>
              <w:rPr>
                <w:b/>
                <w:color w:val="000000"/>
                <w:sz w:val="22"/>
              </w:rPr>
            </w:pPr>
            <w:r>
              <w:rPr>
                <w:b/>
                <w:color w:val="000000"/>
                <w:sz w:val="22"/>
              </w:rPr>
              <w:t>Date</w:t>
            </w:r>
          </w:p>
        </w:tc>
      </w:tr>
      <w:tr w:rsidR="00997CD0" w14:paraId="7CA19103" w14:textId="77777777" w:rsidTr="000A44D5">
        <w:trPr>
          <w:cantSplit/>
          <w:jc w:val="center"/>
        </w:trPr>
        <w:tc>
          <w:tcPr>
            <w:tcW w:w="2552" w:type="dxa"/>
            <w:vAlign w:val="center"/>
          </w:tcPr>
          <w:p w14:paraId="1E7EB90C" w14:textId="48CC65A4" w:rsidR="00997CD0" w:rsidRPr="00531885" w:rsidRDefault="007F5917">
            <w:pPr>
              <w:spacing w:before="120"/>
              <w:ind w:right="146"/>
              <w:rPr>
                <w:color w:val="000000"/>
              </w:rPr>
            </w:pPr>
            <w:r>
              <w:rPr>
                <w:color w:val="000000"/>
              </w:rPr>
              <w:t>The Company</w:t>
            </w:r>
          </w:p>
        </w:tc>
        <w:tc>
          <w:tcPr>
            <w:tcW w:w="2268" w:type="dxa"/>
          </w:tcPr>
          <w:p w14:paraId="7E8DCB76" w14:textId="77777777" w:rsidR="00997CD0" w:rsidRDefault="00997CD0">
            <w:pPr>
              <w:jc w:val="center"/>
              <w:rPr>
                <w:color w:val="000000"/>
                <w:sz w:val="22"/>
              </w:rPr>
            </w:pPr>
          </w:p>
        </w:tc>
        <w:tc>
          <w:tcPr>
            <w:tcW w:w="2410" w:type="dxa"/>
          </w:tcPr>
          <w:p w14:paraId="20C3605C" w14:textId="77777777" w:rsidR="00997CD0" w:rsidRDefault="00997CD0">
            <w:pPr>
              <w:jc w:val="center"/>
              <w:rPr>
                <w:color w:val="000000"/>
                <w:sz w:val="22"/>
              </w:rPr>
            </w:pPr>
          </w:p>
        </w:tc>
        <w:tc>
          <w:tcPr>
            <w:tcW w:w="1418" w:type="dxa"/>
          </w:tcPr>
          <w:p w14:paraId="025471E2" w14:textId="77777777" w:rsidR="00997CD0" w:rsidRDefault="00997CD0">
            <w:pPr>
              <w:jc w:val="center"/>
              <w:rPr>
                <w:color w:val="000000"/>
                <w:sz w:val="22"/>
              </w:rPr>
            </w:pPr>
          </w:p>
        </w:tc>
      </w:tr>
      <w:tr w:rsidR="00C366C4" w14:paraId="103F5435" w14:textId="77777777" w:rsidTr="000A44D5">
        <w:trPr>
          <w:cantSplit/>
          <w:jc w:val="center"/>
        </w:trPr>
        <w:tc>
          <w:tcPr>
            <w:tcW w:w="2552" w:type="dxa"/>
            <w:vAlign w:val="center"/>
          </w:tcPr>
          <w:p w14:paraId="5D451CD9" w14:textId="77777777" w:rsidR="00C366C4" w:rsidRPr="00531885" w:rsidRDefault="00C366C4">
            <w:pPr>
              <w:spacing w:before="120"/>
              <w:ind w:right="146"/>
              <w:rPr>
                <w:color w:val="000000"/>
              </w:rPr>
            </w:pPr>
            <w:r w:rsidRPr="00531885">
              <w:rPr>
                <w:color w:val="000000"/>
              </w:rPr>
              <w:t>National</w:t>
            </w:r>
            <w:r w:rsidR="00E00419" w:rsidRPr="00531885">
              <w:rPr>
                <w:color w:val="000000"/>
              </w:rPr>
              <w:t xml:space="preserve"> Grid Electricity Transmission </w:t>
            </w:r>
            <w:r w:rsidRPr="00531885">
              <w:rPr>
                <w:color w:val="000000"/>
              </w:rPr>
              <w:t>plc</w:t>
            </w:r>
          </w:p>
        </w:tc>
        <w:tc>
          <w:tcPr>
            <w:tcW w:w="2268" w:type="dxa"/>
          </w:tcPr>
          <w:p w14:paraId="3F708BDF" w14:textId="77777777" w:rsidR="00C366C4" w:rsidRDefault="00C366C4">
            <w:pPr>
              <w:jc w:val="center"/>
              <w:rPr>
                <w:color w:val="000000"/>
                <w:sz w:val="22"/>
              </w:rPr>
            </w:pPr>
          </w:p>
        </w:tc>
        <w:tc>
          <w:tcPr>
            <w:tcW w:w="2410" w:type="dxa"/>
          </w:tcPr>
          <w:p w14:paraId="5BB2B816" w14:textId="77777777" w:rsidR="00C366C4" w:rsidRDefault="00C366C4">
            <w:pPr>
              <w:jc w:val="center"/>
              <w:rPr>
                <w:color w:val="000000"/>
                <w:sz w:val="22"/>
              </w:rPr>
            </w:pPr>
          </w:p>
        </w:tc>
        <w:tc>
          <w:tcPr>
            <w:tcW w:w="1418" w:type="dxa"/>
          </w:tcPr>
          <w:p w14:paraId="724D082B" w14:textId="77777777" w:rsidR="00C366C4" w:rsidRDefault="00C366C4">
            <w:pPr>
              <w:jc w:val="center"/>
              <w:rPr>
                <w:color w:val="000000"/>
                <w:sz w:val="22"/>
              </w:rPr>
            </w:pPr>
          </w:p>
        </w:tc>
      </w:tr>
      <w:tr w:rsidR="00C366C4" w14:paraId="586D775C" w14:textId="77777777" w:rsidTr="000A44D5">
        <w:trPr>
          <w:cantSplit/>
          <w:trHeight w:val="688"/>
          <w:jc w:val="center"/>
        </w:trPr>
        <w:tc>
          <w:tcPr>
            <w:tcW w:w="2552" w:type="dxa"/>
            <w:vAlign w:val="center"/>
          </w:tcPr>
          <w:p w14:paraId="688E2F05" w14:textId="77777777" w:rsidR="00C366C4" w:rsidRPr="00531885" w:rsidRDefault="009563C9">
            <w:pPr>
              <w:spacing w:before="120"/>
              <w:rPr>
                <w:color w:val="000000"/>
              </w:rPr>
            </w:pPr>
            <w:r w:rsidRPr="00531885">
              <w:rPr>
                <w:color w:val="000000"/>
              </w:rPr>
              <w:t xml:space="preserve">SP Transmission </w:t>
            </w:r>
            <w:r w:rsidR="002440BE">
              <w:rPr>
                <w:color w:val="000000"/>
              </w:rPr>
              <w:t>plc</w:t>
            </w:r>
          </w:p>
        </w:tc>
        <w:tc>
          <w:tcPr>
            <w:tcW w:w="2268" w:type="dxa"/>
          </w:tcPr>
          <w:p w14:paraId="31AED4BE" w14:textId="77777777" w:rsidR="00C366C4" w:rsidRDefault="00C366C4">
            <w:pPr>
              <w:jc w:val="center"/>
              <w:rPr>
                <w:color w:val="000000"/>
                <w:sz w:val="22"/>
              </w:rPr>
            </w:pPr>
          </w:p>
        </w:tc>
        <w:tc>
          <w:tcPr>
            <w:tcW w:w="2410" w:type="dxa"/>
          </w:tcPr>
          <w:p w14:paraId="1B245584" w14:textId="77777777" w:rsidR="00C366C4" w:rsidRDefault="00C366C4">
            <w:pPr>
              <w:jc w:val="center"/>
              <w:rPr>
                <w:color w:val="000000"/>
                <w:sz w:val="22"/>
              </w:rPr>
            </w:pPr>
          </w:p>
        </w:tc>
        <w:tc>
          <w:tcPr>
            <w:tcW w:w="1418" w:type="dxa"/>
          </w:tcPr>
          <w:p w14:paraId="5BF17049" w14:textId="77777777" w:rsidR="00C366C4" w:rsidRDefault="00C366C4">
            <w:pPr>
              <w:jc w:val="center"/>
              <w:rPr>
                <w:color w:val="000000"/>
                <w:sz w:val="22"/>
              </w:rPr>
            </w:pPr>
          </w:p>
        </w:tc>
      </w:tr>
      <w:tr w:rsidR="00C366C4" w14:paraId="4568A1AE" w14:textId="77777777" w:rsidTr="000A44D5">
        <w:trPr>
          <w:cantSplit/>
          <w:jc w:val="center"/>
        </w:trPr>
        <w:tc>
          <w:tcPr>
            <w:tcW w:w="2552" w:type="dxa"/>
            <w:vAlign w:val="center"/>
          </w:tcPr>
          <w:p w14:paraId="7A88F243" w14:textId="77777777" w:rsidR="00C366C4" w:rsidRPr="00531885" w:rsidRDefault="00E00419" w:rsidP="00E00419">
            <w:pPr>
              <w:spacing w:before="120"/>
              <w:rPr>
                <w:color w:val="000000"/>
              </w:rPr>
            </w:pPr>
            <w:r w:rsidRPr="00531885">
              <w:rPr>
                <w:color w:val="000000"/>
              </w:rPr>
              <w:t>Scottish Hydro Electric Transmission plc</w:t>
            </w:r>
          </w:p>
        </w:tc>
        <w:tc>
          <w:tcPr>
            <w:tcW w:w="2268" w:type="dxa"/>
          </w:tcPr>
          <w:p w14:paraId="72C2FF7B" w14:textId="77777777" w:rsidR="00C366C4" w:rsidRDefault="00C366C4">
            <w:pPr>
              <w:jc w:val="center"/>
              <w:rPr>
                <w:color w:val="000000"/>
                <w:sz w:val="22"/>
              </w:rPr>
            </w:pPr>
          </w:p>
        </w:tc>
        <w:tc>
          <w:tcPr>
            <w:tcW w:w="2410" w:type="dxa"/>
          </w:tcPr>
          <w:p w14:paraId="3DCFF75D" w14:textId="77777777" w:rsidR="00C366C4" w:rsidRDefault="00C366C4">
            <w:pPr>
              <w:jc w:val="center"/>
              <w:rPr>
                <w:color w:val="000000"/>
                <w:sz w:val="22"/>
              </w:rPr>
            </w:pPr>
          </w:p>
        </w:tc>
        <w:tc>
          <w:tcPr>
            <w:tcW w:w="1418" w:type="dxa"/>
          </w:tcPr>
          <w:p w14:paraId="6E5170FE" w14:textId="77777777" w:rsidR="00C366C4" w:rsidRDefault="00C366C4">
            <w:pPr>
              <w:jc w:val="center"/>
              <w:rPr>
                <w:color w:val="000000"/>
                <w:sz w:val="22"/>
              </w:rPr>
            </w:pPr>
          </w:p>
        </w:tc>
      </w:tr>
      <w:tr w:rsidR="00105152" w14:paraId="1D6E5368" w14:textId="77777777" w:rsidTr="000A44D5">
        <w:trPr>
          <w:cantSplit/>
          <w:jc w:val="center"/>
        </w:trPr>
        <w:tc>
          <w:tcPr>
            <w:tcW w:w="2552" w:type="dxa"/>
            <w:vAlign w:val="center"/>
          </w:tcPr>
          <w:p w14:paraId="5A0F6F25" w14:textId="77777777" w:rsidR="00105152" w:rsidRPr="00531885" w:rsidRDefault="00105152">
            <w:pPr>
              <w:spacing w:before="120"/>
              <w:rPr>
                <w:color w:val="000000"/>
              </w:rPr>
            </w:pPr>
            <w:r w:rsidRPr="00531885">
              <w:rPr>
                <w:lang w:eastAsia="en-GB"/>
              </w:rPr>
              <w:t>Offshore Transmission Owners</w:t>
            </w:r>
          </w:p>
        </w:tc>
        <w:tc>
          <w:tcPr>
            <w:tcW w:w="2268" w:type="dxa"/>
          </w:tcPr>
          <w:p w14:paraId="1D27BD9A" w14:textId="77777777" w:rsidR="00105152" w:rsidRDefault="00105152">
            <w:pPr>
              <w:jc w:val="center"/>
              <w:rPr>
                <w:color w:val="000000"/>
                <w:sz w:val="22"/>
              </w:rPr>
            </w:pPr>
          </w:p>
        </w:tc>
        <w:tc>
          <w:tcPr>
            <w:tcW w:w="2410" w:type="dxa"/>
          </w:tcPr>
          <w:p w14:paraId="18A18AA6" w14:textId="77777777" w:rsidR="00105152" w:rsidRDefault="00105152">
            <w:pPr>
              <w:jc w:val="center"/>
              <w:rPr>
                <w:color w:val="000000"/>
                <w:sz w:val="22"/>
              </w:rPr>
            </w:pPr>
          </w:p>
        </w:tc>
        <w:tc>
          <w:tcPr>
            <w:tcW w:w="1418" w:type="dxa"/>
          </w:tcPr>
          <w:p w14:paraId="0850C3A5" w14:textId="77777777" w:rsidR="00105152" w:rsidRDefault="00105152">
            <w:pPr>
              <w:jc w:val="center"/>
              <w:rPr>
                <w:color w:val="000000"/>
                <w:sz w:val="22"/>
              </w:rPr>
            </w:pPr>
          </w:p>
        </w:tc>
      </w:tr>
      <w:tr w:rsidR="000A44D5" w14:paraId="49931ED2" w14:textId="77777777" w:rsidTr="000A44D5">
        <w:trPr>
          <w:cantSplit/>
          <w:jc w:val="center"/>
          <w:ins w:id="0" w:author="Steve Baker [NESO]" w:date="2025-10-15T17:00:00Z" w16du:dateUtc="2025-10-15T16:00:00Z"/>
        </w:trPr>
        <w:tc>
          <w:tcPr>
            <w:tcW w:w="2552" w:type="dxa"/>
            <w:vAlign w:val="center"/>
          </w:tcPr>
          <w:p w14:paraId="1331CF62" w14:textId="0516CB89" w:rsidR="000A44D5" w:rsidRPr="00531885" w:rsidRDefault="000A44D5">
            <w:pPr>
              <w:spacing w:before="120"/>
              <w:rPr>
                <w:ins w:id="1" w:author="Steve Baker [NESO]" w:date="2025-10-15T17:00:00Z" w16du:dateUtc="2025-10-15T16:00:00Z"/>
                <w:lang w:eastAsia="en-GB"/>
              </w:rPr>
            </w:pPr>
            <w:ins w:id="2" w:author="Steve Baker [NESO]" w:date="2025-10-15T17:01:00Z" w16du:dateUtc="2025-10-15T16:01:00Z">
              <w:r>
                <w:rPr>
                  <w:lang w:eastAsia="en-GB"/>
                </w:rPr>
                <w:t>Competitively Appointed</w:t>
              </w:r>
              <w:r w:rsidRPr="00531885">
                <w:rPr>
                  <w:lang w:eastAsia="en-GB"/>
                </w:rPr>
                <w:t xml:space="preserve"> Transmission Owners</w:t>
              </w:r>
            </w:ins>
          </w:p>
        </w:tc>
        <w:tc>
          <w:tcPr>
            <w:tcW w:w="2268" w:type="dxa"/>
          </w:tcPr>
          <w:p w14:paraId="78ED9DDE" w14:textId="77777777" w:rsidR="000A44D5" w:rsidRDefault="000A44D5">
            <w:pPr>
              <w:jc w:val="center"/>
              <w:rPr>
                <w:ins w:id="3" w:author="Steve Baker [NESO]" w:date="2025-10-15T17:00:00Z" w16du:dateUtc="2025-10-15T16:00:00Z"/>
                <w:color w:val="000000"/>
                <w:sz w:val="22"/>
              </w:rPr>
            </w:pPr>
          </w:p>
        </w:tc>
        <w:tc>
          <w:tcPr>
            <w:tcW w:w="2410" w:type="dxa"/>
          </w:tcPr>
          <w:p w14:paraId="4ECE417D" w14:textId="77777777" w:rsidR="000A44D5" w:rsidRDefault="000A44D5">
            <w:pPr>
              <w:jc w:val="center"/>
              <w:rPr>
                <w:ins w:id="4" w:author="Steve Baker [NESO]" w:date="2025-10-15T17:00:00Z" w16du:dateUtc="2025-10-15T16:00:00Z"/>
                <w:color w:val="000000"/>
                <w:sz w:val="22"/>
              </w:rPr>
            </w:pPr>
          </w:p>
        </w:tc>
        <w:tc>
          <w:tcPr>
            <w:tcW w:w="1418" w:type="dxa"/>
          </w:tcPr>
          <w:p w14:paraId="59B32B5B" w14:textId="77777777" w:rsidR="000A44D5" w:rsidRDefault="000A44D5">
            <w:pPr>
              <w:jc w:val="center"/>
              <w:rPr>
                <w:ins w:id="5" w:author="Steve Baker [NESO]" w:date="2025-10-15T17:00:00Z" w16du:dateUtc="2025-10-15T16:00:00Z"/>
                <w:color w:val="000000"/>
                <w:sz w:val="22"/>
              </w:rPr>
            </w:pPr>
          </w:p>
        </w:tc>
      </w:tr>
    </w:tbl>
    <w:p w14:paraId="2C8274AE" w14:textId="77777777" w:rsidR="00105152" w:rsidRDefault="00105152">
      <w:pPr>
        <w:pStyle w:val="Heading5"/>
        <w:keepNext/>
        <w:keepLines/>
        <w:jc w:val="both"/>
      </w:pPr>
    </w:p>
    <w:p w14:paraId="23C2FE05" w14:textId="77777777" w:rsidR="00C366C4" w:rsidRDefault="00C366C4">
      <w:pPr>
        <w:pStyle w:val="Heading5"/>
        <w:keepNext/>
        <w:keepLines/>
        <w:jc w:val="both"/>
        <w:rPr>
          <w:i/>
          <w:sz w:val="24"/>
        </w:rPr>
      </w:pPr>
      <w:r>
        <w:rPr>
          <w:i/>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276"/>
        <w:gridCol w:w="5862"/>
      </w:tblGrid>
      <w:tr w:rsidR="00C366C4" w14:paraId="1AFBC5BD" w14:textId="77777777" w:rsidTr="001E139F">
        <w:tc>
          <w:tcPr>
            <w:tcW w:w="1384" w:type="dxa"/>
            <w:vAlign w:val="center"/>
          </w:tcPr>
          <w:p w14:paraId="0A97D23F" w14:textId="77777777" w:rsidR="00C366C4" w:rsidRDefault="00C366C4">
            <w:pPr>
              <w:keepNext/>
              <w:keepLines/>
              <w:spacing w:before="60" w:after="60"/>
              <w:jc w:val="both"/>
            </w:pPr>
            <w:r>
              <w:t xml:space="preserve">Issue 001 </w:t>
            </w:r>
          </w:p>
        </w:tc>
        <w:tc>
          <w:tcPr>
            <w:tcW w:w="1276" w:type="dxa"/>
            <w:vAlign w:val="center"/>
          </w:tcPr>
          <w:p w14:paraId="7D6978D9" w14:textId="77777777" w:rsidR="00C366C4" w:rsidRDefault="00C366C4">
            <w:pPr>
              <w:keepNext/>
              <w:keepLines/>
              <w:spacing w:before="60" w:after="60"/>
              <w:jc w:val="both"/>
            </w:pPr>
            <w:r>
              <w:t>23/12/2004</w:t>
            </w:r>
          </w:p>
        </w:tc>
        <w:tc>
          <w:tcPr>
            <w:tcW w:w="5862" w:type="dxa"/>
            <w:vAlign w:val="center"/>
          </w:tcPr>
          <w:p w14:paraId="524E255A" w14:textId="77777777" w:rsidR="00C366C4" w:rsidRDefault="00C366C4">
            <w:pPr>
              <w:keepNext/>
              <w:keepLines/>
              <w:spacing w:before="60" w:after="60"/>
              <w:jc w:val="both"/>
            </w:pPr>
            <w:r>
              <w:t>BETTA Go-Live Version</w:t>
            </w:r>
          </w:p>
        </w:tc>
      </w:tr>
      <w:tr w:rsidR="00C366C4" w14:paraId="63B623B0" w14:textId="77777777" w:rsidTr="001E139F">
        <w:tc>
          <w:tcPr>
            <w:tcW w:w="1384" w:type="dxa"/>
            <w:vAlign w:val="center"/>
          </w:tcPr>
          <w:p w14:paraId="47DDA78C" w14:textId="77777777" w:rsidR="00C366C4" w:rsidRDefault="00C366C4">
            <w:pPr>
              <w:keepNext/>
              <w:keepLines/>
              <w:spacing w:before="60" w:after="60"/>
              <w:jc w:val="both"/>
            </w:pPr>
            <w:r>
              <w:t>Issue 002</w:t>
            </w:r>
          </w:p>
        </w:tc>
        <w:tc>
          <w:tcPr>
            <w:tcW w:w="1276" w:type="dxa"/>
            <w:vAlign w:val="center"/>
          </w:tcPr>
          <w:p w14:paraId="1D716F11" w14:textId="77777777" w:rsidR="00C366C4" w:rsidRDefault="00C366C4">
            <w:pPr>
              <w:keepNext/>
              <w:keepLines/>
              <w:spacing w:before="60" w:after="60"/>
              <w:jc w:val="both"/>
            </w:pPr>
            <w:r>
              <w:t>20/04/2005</w:t>
            </w:r>
          </w:p>
        </w:tc>
        <w:tc>
          <w:tcPr>
            <w:tcW w:w="5862" w:type="dxa"/>
            <w:vAlign w:val="center"/>
          </w:tcPr>
          <w:p w14:paraId="23BEA469" w14:textId="77777777" w:rsidR="00C366C4" w:rsidRDefault="00C366C4">
            <w:pPr>
              <w:keepNext/>
              <w:keepLines/>
              <w:spacing w:before="60" w:after="60"/>
              <w:jc w:val="both"/>
            </w:pPr>
            <w:r>
              <w:t>Issue 002 incorporating STCPAP002</w:t>
            </w:r>
          </w:p>
        </w:tc>
      </w:tr>
      <w:tr w:rsidR="00C366C4" w14:paraId="03AA4E71" w14:textId="77777777" w:rsidTr="001E139F">
        <w:tc>
          <w:tcPr>
            <w:tcW w:w="1384" w:type="dxa"/>
            <w:vAlign w:val="center"/>
          </w:tcPr>
          <w:p w14:paraId="5D840515" w14:textId="77777777" w:rsidR="00C366C4" w:rsidRDefault="00C366C4">
            <w:pPr>
              <w:keepNext/>
              <w:keepLines/>
              <w:spacing w:before="60" w:after="60"/>
              <w:jc w:val="both"/>
            </w:pPr>
            <w:r>
              <w:t>Issue 003</w:t>
            </w:r>
          </w:p>
        </w:tc>
        <w:tc>
          <w:tcPr>
            <w:tcW w:w="1276" w:type="dxa"/>
            <w:vAlign w:val="center"/>
          </w:tcPr>
          <w:p w14:paraId="2CC3D0EB" w14:textId="77777777" w:rsidR="00C366C4" w:rsidRDefault="00C366C4">
            <w:pPr>
              <w:keepNext/>
              <w:keepLines/>
              <w:spacing w:before="60" w:after="60"/>
              <w:jc w:val="both"/>
            </w:pPr>
            <w:r>
              <w:t>25/10/2005</w:t>
            </w:r>
          </w:p>
        </w:tc>
        <w:tc>
          <w:tcPr>
            <w:tcW w:w="5862" w:type="dxa"/>
            <w:vAlign w:val="center"/>
          </w:tcPr>
          <w:p w14:paraId="6F329C7D" w14:textId="77777777" w:rsidR="00C366C4" w:rsidRDefault="00C366C4">
            <w:pPr>
              <w:keepNext/>
              <w:keepLines/>
              <w:spacing w:before="60" w:after="60"/>
              <w:jc w:val="both"/>
            </w:pPr>
            <w:r>
              <w:t>Issue 003 incorporating PA034 and PA037</w:t>
            </w:r>
          </w:p>
        </w:tc>
      </w:tr>
      <w:tr w:rsidR="00105152" w14:paraId="7874B517" w14:textId="77777777" w:rsidTr="001E139F">
        <w:tc>
          <w:tcPr>
            <w:tcW w:w="1384" w:type="dxa"/>
          </w:tcPr>
          <w:p w14:paraId="378FEF3C" w14:textId="77777777" w:rsidR="00105152" w:rsidRDefault="00105152">
            <w:pPr>
              <w:keepNext/>
              <w:keepLines/>
              <w:spacing w:before="60" w:after="60"/>
              <w:jc w:val="both"/>
            </w:pPr>
            <w:r>
              <w:t>Issue 00</w:t>
            </w:r>
            <w:r w:rsidR="00756A18">
              <w:t>4</w:t>
            </w:r>
          </w:p>
        </w:tc>
        <w:tc>
          <w:tcPr>
            <w:tcW w:w="1276" w:type="dxa"/>
          </w:tcPr>
          <w:p w14:paraId="27D9B4C1" w14:textId="77777777" w:rsidR="00105152" w:rsidRDefault="00756A18">
            <w:pPr>
              <w:keepNext/>
              <w:keepLines/>
              <w:spacing w:before="60" w:after="60"/>
              <w:jc w:val="both"/>
            </w:pPr>
            <w:r>
              <w:t>24</w:t>
            </w:r>
            <w:r w:rsidR="00105152">
              <w:t>/</w:t>
            </w:r>
            <w:r>
              <w:t>06</w:t>
            </w:r>
            <w:r w:rsidR="00105152">
              <w:t>/2009</w:t>
            </w:r>
          </w:p>
        </w:tc>
        <w:tc>
          <w:tcPr>
            <w:tcW w:w="5862" w:type="dxa"/>
          </w:tcPr>
          <w:p w14:paraId="65F80F6D" w14:textId="77777777" w:rsidR="00105152" w:rsidRDefault="00105152">
            <w:pPr>
              <w:keepNext/>
              <w:keepLines/>
              <w:spacing w:before="60" w:after="60"/>
              <w:jc w:val="both"/>
            </w:pPr>
            <w:r>
              <w:t>Issue 00</w:t>
            </w:r>
            <w:r w:rsidR="00756A18">
              <w:t>4</w:t>
            </w:r>
            <w:r>
              <w:t xml:space="preserve"> incorporating changes for Offshore Transmission</w:t>
            </w:r>
          </w:p>
        </w:tc>
      </w:tr>
      <w:tr w:rsidR="00B867C8" w14:paraId="4B9FE0E8" w14:textId="77777777" w:rsidTr="001E139F">
        <w:tc>
          <w:tcPr>
            <w:tcW w:w="1384" w:type="dxa"/>
          </w:tcPr>
          <w:p w14:paraId="30543429" w14:textId="77777777" w:rsidR="00B867C8" w:rsidRPr="009563C9" w:rsidRDefault="00B867C8">
            <w:pPr>
              <w:keepNext/>
              <w:keepLines/>
              <w:spacing w:before="60" w:after="60"/>
              <w:jc w:val="both"/>
            </w:pPr>
            <w:r w:rsidRPr="009563C9">
              <w:t>Issue 005</w:t>
            </w:r>
          </w:p>
        </w:tc>
        <w:tc>
          <w:tcPr>
            <w:tcW w:w="1276" w:type="dxa"/>
          </w:tcPr>
          <w:p w14:paraId="2961C5AA" w14:textId="77777777" w:rsidR="00B867C8" w:rsidRPr="009563C9" w:rsidRDefault="002440BE">
            <w:pPr>
              <w:keepNext/>
              <w:keepLines/>
              <w:spacing w:before="60" w:after="60"/>
              <w:jc w:val="both"/>
            </w:pPr>
            <w:r>
              <w:t>23/02/2016</w:t>
            </w:r>
          </w:p>
        </w:tc>
        <w:tc>
          <w:tcPr>
            <w:tcW w:w="5862" w:type="dxa"/>
          </w:tcPr>
          <w:p w14:paraId="26E8CA26" w14:textId="77777777" w:rsidR="00B867C8" w:rsidRPr="009563C9" w:rsidRDefault="00B867C8">
            <w:pPr>
              <w:keepNext/>
              <w:keepLines/>
              <w:spacing w:before="60" w:after="60"/>
              <w:jc w:val="both"/>
            </w:pPr>
            <w:r w:rsidRPr="009563C9">
              <w:t>Issue 005 incorporating PM085</w:t>
            </w:r>
          </w:p>
        </w:tc>
      </w:tr>
      <w:tr w:rsidR="006E2DAC" w14:paraId="4ED3B0AD" w14:textId="77777777" w:rsidTr="001E139F">
        <w:tc>
          <w:tcPr>
            <w:tcW w:w="1384" w:type="dxa"/>
          </w:tcPr>
          <w:p w14:paraId="4F83FA99" w14:textId="77777777" w:rsidR="006E2DAC" w:rsidRPr="009563C9" w:rsidRDefault="006E2DAC">
            <w:pPr>
              <w:keepNext/>
              <w:keepLines/>
              <w:spacing w:before="60" w:after="60"/>
              <w:jc w:val="both"/>
            </w:pPr>
            <w:r>
              <w:t>Issue 006</w:t>
            </w:r>
          </w:p>
        </w:tc>
        <w:tc>
          <w:tcPr>
            <w:tcW w:w="1276" w:type="dxa"/>
          </w:tcPr>
          <w:p w14:paraId="1531A304" w14:textId="77777777" w:rsidR="006E2DAC" w:rsidRDefault="006E2DAC" w:rsidP="006D3F25">
            <w:pPr>
              <w:keepNext/>
              <w:keepLines/>
              <w:spacing w:before="60" w:after="60"/>
              <w:jc w:val="both"/>
            </w:pPr>
            <w:r>
              <w:t>01/04/201</w:t>
            </w:r>
            <w:r w:rsidR="006D3F25">
              <w:t>9</w:t>
            </w:r>
          </w:p>
        </w:tc>
        <w:tc>
          <w:tcPr>
            <w:tcW w:w="5862" w:type="dxa"/>
          </w:tcPr>
          <w:p w14:paraId="2C47855B" w14:textId="77777777" w:rsidR="006E2DAC" w:rsidRPr="009563C9" w:rsidRDefault="006E2DAC" w:rsidP="006E2DAC">
            <w:pPr>
              <w:keepNext/>
              <w:keepLines/>
              <w:spacing w:before="60" w:after="60"/>
              <w:jc w:val="both"/>
            </w:pPr>
            <w:r>
              <w:t>Issue 006 Incorporating National Grid Legal Separation Changes</w:t>
            </w:r>
          </w:p>
        </w:tc>
      </w:tr>
      <w:tr w:rsidR="003248EF" w14:paraId="59CED790" w14:textId="77777777" w:rsidTr="001E139F">
        <w:tc>
          <w:tcPr>
            <w:tcW w:w="1384" w:type="dxa"/>
          </w:tcPr>
          <w:p w14:paraId="2A2DB4AA" w14:textId="77777777" w:rsidR="003248EF" w:rsidRDefault="003248EF">
            <w:pPr>
              <w:keepNext/>
              <w:keepLines/>
              <w:spacing w:before="60" w:after="60"/>
              <w:jc w:val="both"/>
            </w:pPr>
            <w:r>
              <w:t>Issue 007</w:t>
            </w:r>
          </w:p>
        </w:tc>
        <w:tc>
          <w:tcPr>
            <w:tcW w:w="1276" w:type="dxa"/>
          </w:tcPr>
          <w:p w14:paraId="3678B31A" w14:textId="77777777" w:rsidR="003248EF" w:rsidRDefault="003719AC" w:rsidP="006D3F25">
            <w:pPr>
              <w:keepNext/>
              <w:keepLines/>
              <w:spacing w:before="60" w:after="60"/>
              <w:jc w:val="both"/>
            </w:pPr>
            <w:r>
              <w:t>1</w:t>
            </w:r>
            <w:r w:rsidR="003248EF">
              <w:t>/0</w:t>
            </w:r>
            <w:r>
              <w:t>8</w:t>
            </w:r>
            <w:r w:rsidR="003248EF">
              <w:t>/2019</w:t>
            </w:r>
          </w:p>
        </w:tc>
        <w:tc>
          <w:tcPr>
            <w:tcW w:w="5862" w:type="dxa"/>
          </w:tcPr>
          <w:p w14:paraId="4F7BC203" w14:textId="77777777" w:rsidR="003248EF" w:rsidRDefault="003248EF" w:rsidP="006E2DAC">
            <w:pPr>
              <w:keepNext/>
              <w:keepLines/>
              <w:spacing w:before="60" w:after="60"/>
              <w:jc w:val="both"/>
            </w:pPr>
            <w:r w:rsidRPr="0076453E">
              <w:rPr>
                <w:rFonts w:cs="Arial"/>
                <w:lang w:eastAsia="en-GB"/>
              </w:rPr>
              <w:t>STCP Modifications as a result of CM070 ‘Consequential STC updates post RFG and HDVC implementation’</w:t>
            </w:r>
          </w:p>
        </w:tc>
      </w:tr>
      <w:tr w:rsidR="001E139F" w14:paraId="44AF568E" w14:textId="77777777" w:rsidTr="001E139F">
        <w:tc>
          <w:tcPr>
            <w:tcW w:w="1384" w:type="dxa"/>
          </w:tcPr>
          <w:p w14:paraId="646CF628" w14:textId="0371B52A" w:rsidR="001E139F" w:rsidRDefault="001E139F" w:rsidP="001E139F">
            <w:pPr>
              <w:keepNext/>
              <w:keepLines/>
              <w:spacing w:before="60" w:after="60"/>
              <w:jc w:val="both"/>
            </w:pPr>
            <w:r w:rsidRPr="0084158A">
              <w:t>Issue 00</w:t>
            </w:r>
            <w:r>
              <w:t>8</w:t>
            </w:r>
          </w:p>
        </w:tc>
        <w:tc>
          <w:tcPr>
            <w:tcW w:w="1276" w:type="dxa"/>
          </w:tcPr>
          <w:p w14:paraId="432C3A91" w14:textId="402E6224" w:rsidR="001E139F" w:rsidRDefault="009A7F6F" w:rsidP="001E139F">
            <w:pPr>
              <w:keepNext/>
              <w:keepLines/>
              <w:spacing w:before="60" w:after="60"/>
              <w:jc w:val="both"/>
            </w:pPr>
            <w:r>
              <w:t>25</w:t>
            </w:r>
            <w:r w:rsidR="000F66D1">
              <w:t>/04</w:t>
            </w:r>
            <w:r w:rsidR="001E139F" w:rsidRPr="0084158A">
              <w:t>/2023</w:t>
            </w:r>
          </w:p>
        </w:tc>
        <w:tc>
          <w:tcPr>
            <w:tcW w:w="5862" w:type="dxa"/>
          </w:tcPr>
          <w:p w14:paraId="12CFB069" w14:textId="5EE362CD" w:rsidR="001E139F" w:rsidRPr="0076453E" w:rsidRDefault="001E139F" w:rsidP="001E139F">
            <w:pPr>
              <w:keepNext/>
              <w:keepLines/>
              <w:spacing w:before="60" w:after="60"/>
              <w:jc w:val="both"/>
              <w:rPr>
                <w:rFonts w:cs="Arial"/>
                <w:lang w:eastAsia="en-GB"/>
              </w:rPr>
            </w:pPr>
            <w:r w:rsidRPr="0084158A">
              <w:t>Issue 00</w:t>
            </w:r>
            <w:r>
              <w:t>8</w:t>
            </w:r>
            <w:r w:rsidRPr="0084158A">
              <w:t xml:space="preserve"> incorporating use of ‘The Company’ definition as made in the STC</w:t>
            </w:r>
            <w:r w:rsidR="000F66D1">
              <w:t xml:space="preserve">  PM0130</w:t>
            </w:r>
          </w:p>
        </w:tc>
      </w:tr>
    </w:tbl>
    <w:p w14:paraId="6F308D6B" w14:textId="77777777" w:rsidR="00C366C4" w:rsidRDefault="00C366C4">
      <w:pPr>
        <w:pStyle w:val="Header"/>
        <w:keepNext/>
        <w:keepLines/>
        <w:tabs>
          <w:tab w:val="clear" w:pos="4153"/>
          <w:tab w:val="clear" w:pos="8306"/>
        </w:tabs>
        <w:jc w:val="both"/>
      </w:pPr>
    </w:p>
    <w:p w14:paraId="34AE4778" w14:textId="77777777" w:rsidR="00C366C4" w:rsidRDefault="00C366C4">
      <w:pPr>
        <w:pStyle w:val="Header"/>
        <w:keepNext/>
        <w:keepLines/>
        <w:tabs>
          <w:tab w:val="clear" w:pos="4153"/>
          <w:tab w:val="clear" w:pos="8306"/>
        </w:tabs>
        <w:jc w:val="both"/>
        <w:sectPr w:rsidR="00C366C4">
          <w:headerReference w:type="default" r:id="rId10"/>
          <w:footerReference w:type="default" r:id="rId11"/>
          <w:pgSz w:w="11906" w:h="16838"/>
          <w:pgMar w:top="1440" w:right="1800" w:bottom="1440" w:left="1800" w:header="720" w:footer="720" w:gutter="0"/>
          <w:cols w:space="720"/>
        </w:sectPr>
      </w:pPr>
    </w:p>
    <w:p w14:paraId="1CF89B57" w14:textId="77777777" w:rsidR="00C366C4" w:rsidRDefault="00C366C4">
      <w:pPr>
        <w:pStyle w:val="Heading1"/>
        <w:keepLines/>
        <w:jc w:val="both"/>
      </w:pPr>
      <w:r>
        <w:lastRenderedPageBreak/>
        <w:t xml:space="preserve">Introduction </w:t>
      </w:r>
    </w:p>
    <w:p w14:paraId="086C1CCB" w14:textId="77777777" w:rsidR="00C366C4" w:rsidRDefault="00C366C4">
      <w:pPr>
        <w:pStyle w:val="Heading3"/>
        <w:keepLines/>
        <w:numPr>
          <w:ilvl w:val="0"/>
          <w:numId w:val="0"/>
        </w:numPr>
        <w:jc w:val="both"/>
      </w:pPr>
    </w:p>
    <w:p w14:paraId="36995676" w14:textId="77777777" w:rsidR="00C366C4" w:rsidRDefault="00C366C4">
      <w:pPr>
        <w:pStyle w:val="Heading2"/>
        <w:keepLines/>
        <w:jc w:val="both"/>
      </w:pPr>
      <w:r>
        <w:t>Scope</w:t>
      </w:r>
    </w:p>
    <w:p w14:paraId="3396C7FB" w14:textId="6DD638B9" w:rsidR="00C366C4" w:rsidRDefault="00C366C4">
      <w:pPr>
        <w:pStyle w:val="Heading3"/>
        <w:keepLines/>
        <w:tabs>
          <w:tab w:val="clear" w:pos="0"/>
          <w:tab w:val="num" w:pos="709"/>
        </w:tabs>
        <w:ind w:left="709" w:hanging="709"/>
        <w:jc w:val="both"/>
      </w:pPr>
      <w:r>
        <w:t>The provision of operationally significant alarms, indications and analogue data is essential for the effective and secure operation of the Transmission System. This document details the real time data that shall be provided by the TO (including User real time data) via the Datalink</w:t>
      </w:r>
      <w:r w:rsidR="006E2DAC">
        <w:t xml:space="preserve"> or other system</w:t>
      </w:r>
      <w:r w:rsidR="00B059F3">
        <w:t xml:space="preserve"> as agreed between the TO and </w:t>
      </w:r>
      <w:r w:rsidR="007F320C">
        <w:t>The Company</w:t>
      </w:r>
      <w:r>
        <w:t>.</w:t>
      </w:r>
    </w:p>
    <w:p w14:paraId="3A82BD3A" w14:textId="11B69ECC" w:rsidR="00C366C4" w:rsidRDefault="00C366C4">
      <w:pPr>
        <w:pStyle w:val="Heading3"/>
        <w:keepLines/>
        <w:tabs>
          <w:tab w:val="clear" w:pos="0"/>
          <w:tab w:val="num" w:pos="709"/>
        </w:tabs>
        <w:ind w:left="709" w:hanging="709"/>
        <w:jc w:val="both"/>
      </w:pPr>
      <w:r>
        <w:t xml:space="preserve">This procedure applies to </w:t>
      </w:r>
      <w:r w:rsidR="007F320C">
        <w:t>The Company</w:t>
      </w:r>
      <w:r w:rsidR="00617124" w:rsidRPr="00617124">
        <w:t>, as defined in the STC and meaning the licence holder with system operator responsibilities,</w:t>
      </w:r>
      <w:r>
        <w:t xml:space="preserve"> and TOs, for the provision of specified alarms, analogues and indications, in real time via the Datalink</w:t>
      </w:r>
      <w:r w:rsidR="006E2DAC">
        <w:t xml:space="preserve"> or other system</w:t>
      </w:r>
      <w:r w:rsidR="00B059F3">
        <w:t xml:space="preserve"> as agreed between the TO and </w:t>
      </w:r>
      <w:r w:rsidR="007F320C">
        <w:t>The Company</w:t>
      </w:r>
      <w:r w:rsidR="00B059F3">
        <w:t>.</w:t>
      </w:r>
    </w:p>
    <w:p w14:paraId="44A23A21" w14:textId="77777777" w:rsidR="00C366C4" w:rsidRDefault="00C366C4">
      <w:pPr>
        <w:pStyle w:val="Heading3"/>
        <w:keepLines/>
        <w:jc w:val="both"/>
      </w:pPr>
      <w:r>
        <w:t>For the purposes of this document, TOs are:</w:t>
      </w:r>
    </w:p>
    <w:p w14:paraId="1E9CD896" w14:textId="77777777" w:rsidR="00B91A1F" w:rsidRDefault="00B91A1F" w:rsidP="00C366C4">
      <w:pPr>
        <w:pStyle w:val="Heading3"/>
        <w:keepLines/>
        <w:numPr>
          <w:ilvl w:val="0"/>
          <w:numId w:val="2"/>
        </w:numPr>
        <w:tabs>
          <w:tab w:val="clear" w:pos="360"/>
          <w:tab w:val="num" w:pos="1080"/>
        </w:tabs>
        <w:ind w:left="1080"/>
        <w:jc w:val="both"/>
      </w:pPr>
      <w:r>
        <w:t xml:space="preserve">NGET; </w:t>
      </w:r>
    </w:p>
    <w:p w14:paraId="022DA8BF" w14:textId="77777777" w:rsidR="00C366C4" w:rsidRDefault="00C366C4" w:rsidP="00C366C4">
      <w:pPr>
        <w:pStyle w:val="Heading3"/>
        <w:keepLines/>
        <w:numPr>
          <w:ilvl w:val="0"/>
          <w:numId w:val="2"/>
        </w:numPr>
        <w:tabs>
          <w:tab w:val="clear" w:pos="360"/>
          <w:tab w:val="num" w:pos="1080"/>
        </w:tabs>
        <w:ind w:left="1080"/>
        <w:jc w:val="both"/>
      </w:pPr>
      <w:r>
        <w:t xml:space="preserve">SPT;  </w:t>
      </w:r>
    </w:p>
    <w:p w14:paraId="2CAF47FB" w14:textId="77777777" w:rsidR="00C366C4" w:rsidRDefault="00C366C4" w:rsidP="00C366C4">
      <w:pPr>
        <w:pStyle w:val="Heading3"/>
        <w:keepLines/>
        <w:numPr>
          <w:ilvl w:val="0"/>
          <w:numId w:val="7"/>
        </w:numPr>
        <w:tabs>
          <w:tab w:val="clear" w:pos="360"/>
          <w:tab w:val="num" w:pos="1080"/>
        </w:tabs>
        <w:ind w:left="1080"/>
        <w:jc w:val="both"/>
      </w:pPr>
      <w:r>
        <w:t>SHET</w:t>
      </w:r>
      <w:r w:rsidR="00E63029">
        <w:t>; and</w:t>
      </w:r>
    </w:p>
    <w:p w14:paraId="5B69428C" w14:textId="52DCBEE4" w:rsidR="00E63029" w:rsidRDefault="00E63029" w:rsidP="00C366C4">
      <w:pPr>
        <w:pStyle w:val="Heading3"/>
        <w:keepLines/>
        <w:numPr>
          <w:ilvl w:val="0"/>
          <w:numId w:val="7"/>
        </w:numPr>
        <w:tabs>
          <w:tab w:val="clear" w:pos="360"/>
          <w:tab w:val="num" w:pos="1080"/>
        </w:tabs>
        <w:ind w:left="1080"/>
        <w:jc w:val="both"/>
        <w:rPr>
          <w:ins w:id="6" w:author="Steve Baker [NESO]" w:date="2025-10-15T17:01:00Z" w16du:dateUtc="2025-10-15T16:01:00Z"/>
        </w:rPr>
      </w:pPr>
      <w:r>
        <w:t xml:space="preserve">All Offshore Transmission Licence holders as appointed by </w:t>
      </w:r>
      <w:ins w:id="7" w:author="Steve Baker [NESO]" w:date="2025-10-15T17:02:00Z" w16du:dateUtc="2025-10-15T16:02:00Z">
        <w:r w:rsidR="000A44D5">
          <w:t>Ofgem</w:t>
        </w:r>
      </w:ins>
      <w:del w:id="8" w:author="Steve Baker [NESO]" w:date="2025-10-15T17:02:00Z" w16du:dateUtc="2025-10-15T16:02:00Z">
        <w:r w:rsidDel="000A44D5">
          <w:delText>OFGEM</w:delText>
        </w:r>
      </w:del>
      <w:ins w:id="9" w:author="Steve Baker [NESO]" w:date="2025-10-15T17:02:00Z" w16du:dateUtc="2025-10-15T16:02:00Z">
        <w:r w:rsidR="000A44D5">
          <w:t>;</w:t>
        </w:r>
      </w:ins>
    </w:p>
    <w:p w14:paraId="79FF9256" w14:textId="1043E01D" w:rsidR="000A44D5" w:rsidRDefault="000A44D5" w:rsidP="000A44D5">
      <w:pPr>
        <w:pStyle w:val="Heading3"/>
        <w:keepLines/>
        <w:numPr>
          <w:ilvl w:val="0"/>
          <w:numId w:val="7"/>
        </w:numPr>
        <w:tabs>
          <w:tab w:val="clear" w:pos="360"/>
          <w:tab w:val="num" w:pos="1080"/>
        </w:tabs>
        <w:ind w:left="1080"/>
        <w:jc w:val="both"/>
      </w:pPr>
      <w:ins w:id="10" w:author="Steve Baker [NESO]" w:date="2025-10-15T17:01:00Z" w16du:dateUtc="2025-10-15T16:01:00Z">
        <w:r>
          <w:t xml:space="preserve">All </w:t>
        </w:r>
        <w:r>
          <w:t>Competitively Appointed</w:t>
        </w:r>
        <w:r>
          <w:t xml:space="preserve"> Transmission Licence holders as appointed by </w:t>
        </w:r>
      </w:ins>
      <w:ins w:id="11" w:author="Steve Baker [NESO]" w:date="2025-10-15T17:02:00Z" w16du:dateUtc="2025-10-15T16:02:00Z">
        <w:r>
          <w:t>Ofgem.</w:t>
        </w:r>
      </w:ins>
    </w:p>
    <w:p w14:paraId="702AE7F2" w14:textId="77777777" w:rsidR="00E63029" w:rsidRDefault="00E63029" w:rsidP="00E63029">
      <w:pPr>
        <w:pStyle w:val="Heading3"/>
        <w:keepLines/>
        <w:numPr>
          <w:ilvl w:val="0"/>
          <w:numId w:val="0"/>
        </w:numPr>
        <w:ind w:left="720" w:hanging="11"/>
        <w:jc w:val="both"/>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p>
    <w:p w14:paraId="39112F1E" w14:textId="02583439" w:rsidR="00C366C4" w:rsidRDefault="00C366C4">
      <w:pPr>
        <w:pStyle w:val="Heading3"/>
        <w:keepLines/>
        <w:tabs>
          <w:tab w:val="clear" w:pos="0"/>
          <w:tab w:val="num" w:pos="709"/>
        </w:tabs>
        <w:ind w:left="709" w:hanging="709"/>
        <w:jc w:val="both"/>
      </w:pPr>
      <w:r>
        <w:t xml:space="preserve">The obligations on </w:t>
      </w:r>
      <w:r w:rsidR="007F320C">
        <w:t>The Company</w:t>
      </w:r>
      <w:r>
        <w:t xml:space="preserve"> and TOs on the receipt of alarms are specifie</w:t>
      </w:r>
      <w:r w:rsidRPr="00756A18">
        <w:t>d in STCP 2.1 (Alarm and Event Management</w:t>
      </w:r>
      <w:proofErr w:type="gramStart"/>
      <w:r w:rsidRPr="00756A18">
        <w:t>)</w:t>
      </w:r>
      <w:r>
        <w:t>, and</w:t>
      </w:r>
      <w:proofErr w:type="gramEnd"/>
      <w:r>
        <w:t xml:space="preserve"> are outside the scope of this document. </w:t>
      </w:r>
    </w:p>
    <w:p w14:paraId="634963A5" w14:textId="77777777" w:rsidR="00C366C4" w:rsidRDefault="00C366C4">
      <w:pPr>
        <w:pStyle w:val="Heading3"/>
        <w:keepLines/>
        <w:tabs>
          <w:tab w:val="clear" w:pos="0"/>
          <w:tab w:val="num" w:pos="709"/>
        </w:tabs>
        <w:ind w:left="709" w:hanging="709"/>
        <w:jc w:val="both"/>
      </w:pPr>
      <w:r>
        <w:t xml:space="preserve">Management of the Datalink is detailed in </w:t>
      </w:r>
      <w:r w:rsidRPr="00756A18">
        <w:t>STCP 4-2 (Real Time Datalink Management)</w:t>
      </w:r>
      <w:r>
        <w:t xml:space="preserve"> and is outside the scope of this document.</w:t>
      </w:r>
    </w:p>
    <w:p w14:paraId="1180914D" w14:textId="77777777" w:rsidR="00C366C4" w:rsidRDefault="00C366C4">
      <w:pPr>
        <w:pStyle w:val="Heading3"/>
        <w:keepLines/>
        <w:tabs>
          <w:tab w:val="clear" w:pos="0"/>
          <w:tab w:val="num" w:pos="709"/>
        </w:tabs>
        <w:ind w:left="709" w:hanging="709"/>
        <w:jc w:val="both"/>
      </w:pPr>
      <w:r w:rsidRPr="00756A18">
        <w:t>STCP 4-1 (Real Time Data Change Management), sets out the change management process and is related to, but outside the scope of, thi</w:t>
      </w:r>
      <w:r>
        <w:t xml:space="preserve">s document.  </w:t>
      </w:r>
    </w:p>
    <w:p w14:paraId="0C530115" w14:textId="77777777" w:rsidR="00C366C4" w:rsidRDefault="00C366C4">
      <w:pPr>
        <w:pStyle w:val="Heading3"/>
        <w:keepLines/>
        <w:numPr>
          <w:ilvl w:val="0"/>
          <w:numId w:val="0"/>
        </w:numPr>
        <w:jc w:val="both"/>
      </w:pPr>
    </w:p>
    <w:p w14:paraId="675D2864" w14:textId="77777777" w:rsidR="00C366C4" w:rsidRDefault="00C366C4">
      <w:pPr>
        <w:pStyle w:val="Heading2"/>
        <w:keepLines/>
        <w:jc w:val="both"/>
      </w:pPr>
      <w:r>
        <w:t xml:space="preserve">Objectives </w:t>
      </w:r>
    </w:p>
    <w:p w14:paraId="7BE37325" w14:textId="57CFD756" w:rsidR="00C366C4" w:rsidRDefault="00C366C4">
      <w:pPr>
        <w:pStyle w:val="Heading3"/>
        <w:keepLines/>
        <w:tabs>
          <w:tab w:val="clear" w:pos="0"/>
          <w:tab w:val="left" w:pos="709"/>
        </w:tabs>
        <w:ind w:left="709" w:hanging="709"/>
        <w:jc w:val="both"/>
      </w:pPr>
      <w:r>
        <w:t xml:space="preserve">The process specifies the responsibilities of </w:t>
      </w:r>
      <w:r w:rsidR="007F320C">
        <w:t>The Company</w:t>
      </w:r>
      <w:r>
        <w:t xml:space="preserve"> and TOs for the provision of real time data, including: </w:t>
      </w:r>
    </w:p>
    <w:p w14:paraId="5FC54515" w14:textId="77777777" w:rsidR="00C366C4" w:rsidRDefault="00C366C4" w:rsidP="00C366C4">
      <w:pPr>
        <w:keepNext/>
        <w:keepLines/>
        <w:numPr>
          <w:ilvl w:val="0"/>
          <w:numId w:val="3"/>
        </w:numPr>
        <w:tabs>
          <w:tab w:val="clear" w:pos="360"/>
          <w:tab w:val="num" w:pos="1080"/>
        </w:tabs>
        <w:spacing w:after="0"/>
        <w:ind w:left="1080"/>
        <w:jc w:val="both"/>
      </w:pPr>
      <w:r>
        <w:t>generic alarms (specified in Appendix B1);</w:t>
      </w:r>
    </w:p>
    <w:p w14:paraId="2DF80D2C" w14:textId="77777777" w:rsidR="00C366C4" w:rsidRDefault="00C366C4" w:rsidP="00C366C4">
      <w:pPr>
        <w:keepNext/>
        <w:keepLines/>
        <w:numPr>
          <w:ilvl w:val="0"/>
          <w:numId w:val="3"/>
        </w:numPr>
        <w:tabs>
          <w:tab w:val="clear" w:pos="360"/>
          <w:tab w:val="num" w:pos="1080"/>
        </w:tabs>
        <w:spacing w:after="0"/>
        <w:ind w:left="1080"/>
        <w:jc w:val="both"/>
      </w:pPr>
      <w:r>
        <w:t>other specified alarms that are operationally significant;</w:t>
      </w:r>
    </w:p>
    <w:p w14:paraId="201E22F5" w14:textId="77777777" w:rsidR="00C366C4" w:rsidRDefault="00C366C4" w:rsidP="00C366C4">
      <w:pPr>
        <w:keepNext/>
        <w:keepLines/>
        <w:numPr>
          <w:ilvl w:val="0"/>
          <w:numId w:val="3"/>
        </w:numPr>
        <w:tabs>
          <w:tab w:val="clear" w:pos="360"/>
          <w:tab w:val="num" w:pos="1080"/>
        </w:tabs>
        <w:spacing w:after="0"/>
        <w:ind w:left="1080"/>
        <w:jc w:val="both"/>
      </w:pPr>
      <w:r>
        <w:t xml:space="preserve">alarms from new types of equipment that are operationally significant; </w:t>
      </w:r>
    </w:p>
    <w:p w14:paraId="3F2FDFE7" w14:textId="77777777" w:rsidR="00C366C4" w:rsidRDefault="00C366C4" w:rsidP="00C366C4">
      <w:pPr>
        <w:keepNext/>
        <w:keepLines/>
        <w:numPr>
          <w:ilvl w:val="0"/>
          <w:numId w:val="3"/>
        </w:numPr>
        <w:tabs>
          <w:tab w:val="clear" w:pos="360"/>
          <w:tab w:val="num" w:pos="1080"/>
        </w:tabs>
        <w:spacing w:after="0"/>
        <w:ind w:left="1080"/>
        <w:jc w:val="both"/>
      </w:pPr>
      <w:r>
        <w:t xml:space="preserve">digital status indications (specified in Appendix B2); </w:t>
      </w:r>
    </w:p>
    <w:p w14:paraId="2AAD8506" w14:textId="77777777" w:rsidR="00C366C4" w:rsidRDefault="00C366C4" w:rsidP="00C366C4">
      <w:pPr>
        <w:keepNext/>
        <w:keepLines/>
        <w:numPr>
          <w:ilvl w:val="0"/>
          <w:numId w:val="3"/>
        </w:numPr>
        <w:tabs>
          <w:tab w:val="clear" w:pos="360"/>
          <w:tab w:val="num" w:pos="1080"/>
        </w:tabs>
        <w:spacing w:after="0"/>
        <w:ind w:left="1080"/>
        <w:jc w:val="both"/>
      </w:pPr>
      <w:r>
        <w:t>analogue data (specified in Appendix B3); and</w:t>
      </w:r>
    </w:p>
    <w:p w14:paraId="5DD5046E" w14:textId="77777777" w:rsidR="00C366C4" w:rsidRDefault="00C366C4" w:rsidP="00C366C4">
      <w:pPr>
        <w:pStyle w:val="Heading3"/>
        <w:keepLines/>
        <w:numPr>
          <w:ilvl w:val="0"/>
          <w:numId w:val="8"/>
        </w:numPr>
        <w:tabs>
          <w:tab w:val="clear" w:pos="360"/>
          <w:tab w:val="num" w:pos="1080"/>
        </w:tabs>
        <w:ind w:left="1080"/>
        <w:jc w:val="both"/>
      </w:pPr>
      <w:r>
        <w:t>real time data related to Users’ Systems (specified in Appendix B4).</w:t>
      </w:r>
      <w:bookmarkStart w:id="12" w:name="_DV_M36"/>
      <w:bookmarkEnd w:id="12"/>
      <w:r>
        <w:t xml:space="preserve"> </w:t>
      </w:r>
    </w:p>
    <w:p w14:paraId="5017D437" w14:textId="77777777" w:rsidR="00C366C4" w:rsidRDefault="00C366C4">
      <w:pPr>
        <w:pStyle w:val="Heading3"/>
        <w:keepLines/>
        <w:numPr>
          <w:ilvl w:val="0"/>
          <w:numId w:val="0"/>
        </w:numPr>
        <w:ind w:left="567"/>
        <w:jc w:val="both"/>
      </w:pPr>
    </w:p>
    <w:p w14:paraId="3D351D2B" w14:textId="77777777" w:rsidR="00C366C4" w:rsidRDefault="00C366C4">
      <w:pPr>
        <w:pStyle w:val="Heading1"/>
        <w:keepLines/>
        <w:jc w:val="both"/>
      </w:pPr>
      <w:r>
        <w:t xml:space="preserve">Key Definitions </w:t>
      </w:r>
    </w:p>
    <w:p w14:paraId="39ACD6A2" w14:textId="77777777" w:rsidR="00C366C4" w:rsidRDefault="00C366C4">
      <w:pPr>
        <w:pStyle w:val="Heading2"/>
        <w:keepLines/>
        <w:jc w:val="both"/>
      </w:pPr>
      <w:r>
        <w:t>For the purposes of STCP04-3:</w:t>
      </w:r>
    </w:p>
    <w:p w14:paraId="36B2E0CA" w14:textId="77777777" w:rsidR="00C366C4" w:rsidRDefault="00C366C4">
      <w:pPr>
        <w:pStyle w:val="Heading3"/>
        <w:keepLines/>
        <w:jc w:val="both"/>
      </w:pPr>
      <w:r>
        <w:t>None</w:t>
      </w:r>
    </w:p>
    <w:p w14:paraId="07667A5B" w14:textId="77777777" w:rsidR="00C366C4" w:rsidRDefault="00C366C4">
      <w:pPr>
        <w:pStyle w:val="Heading3"/>
        <w:keepLines/>
        <w:numPr>
          <w:ilvl w:val="0"/>
          <w:numId w:val="0"/>
        </w:numPr>
        <w:ind w:left="567"/>
        <w:jc w:val="both"/>
      </w:pPr>
    </w:p>
    <w:p w14:paraId="0170A7CA" w14:textId="77777777" w:rsidR="00C366C4" w:rsidRDefault="00C366C4">
      <w:pPr>
        <w:pStyle w:val="Heading1"/>
        <w:keepLines/>
        <w:jc w:val="both"/>
      </w:pPr>
      <w:r>
        <w:t>Procedure</w:t>
      </w:r>
    </w:p>
    <w:p w14:paraId="59E1A2BC" w14:textId="77777777" w:rsidR="00C366C4" w:rsidRDefault="00C366C4">
      <w:pPr>
        <w:pStyle w:val="Heading2"/>
        <w:keepLines/>
        <w:jc w:val="both"/>
      </w:pPr>
      <w:r>
        <w:t>Alarms</w:t>
      </w:r>
    </w:p>
    <w:p w14:paraId="402CE289" w14:textId="162AC7B5" w:rsidR="00C366C4" w:rsidRDefault="00C366C4">
      <w:pPr>
        <w:pStyle w:val="Heading3"/>
        <w:keepLines/>
        <w:tabs>
          <w:tab w:val="clear" w:pos="0"/>
          <w:tab w:val="num" w:pos="709"/>
        </w:tabs>
        <w:ind w:left="709" w:hanging="709"/>
        <w:jc w:val="both"/>
      </w:pPr>
      <w:r>
        <w:lastRenderedPageBreak/>
        <w:t xml:space="preserve">The TO shall provide to </w:t>
      </w:r>
      <w:r w:rsidR="007F320C">
        <w:t>The Company</w:t>
      </w:r>
      <w:r>
        <w:t xml:space="preserve">, where available, operationally significant alarms associated with the Transmission System. These are outlined in the generic table in </w:t>
      </w:r>
      <w:r w:rsidRPr="00756A18">
        <w:t>Appendix B1.</w:t>
      </w:r>
    </w:p>
    <w:p w14:paraId="14FB77B7" w14:textId="5C627DCB" w:rsidR="00C366C4" w:rsidRDefault="00C366C4">
      <w:pPr>
        <w:pStyle w:val="Heading3"/>
        <w:keepLines/>
        <w:tabs>
          <w:tab w:val="clear" w:pos="0"/>
          <w:tab w:val="num" w:pos="709"/>
        </w:tabs>
        <w:ind w:left="709" w:hanging="709"/>
        <w:jc w:val="both"/>
      </w:pPr>
      <w:r>
        <w:t xml:space="preserve">The TO shall provide any unique alarms associated with the Transmission System, that do not fall within the generic tables in </w:t>
      </w:r>
      <w:r w:rsidRPr="00756A18">
        <w:t>Appendix B1, but</w:t>
      </w:r>
      <w:r>
        <w:t xml:space="preserve"> which are agreed with </w:t>
      </w:r>
      <w:r w:rsidR="007F320C">
        <w:t>The Company</w:t>
      </w:r>
      <w:r>
        <w:t xml:space="preserve"> to be operationally significant.  The schedules in Appendix B shall be updated to reflect the agreed T</w:t>
      </w:r>
      <w:r w:rsidRPr="00756A18">
        <w:t>O/</w:t>
      </w:r>
      <w:r w:rsidR="007F320C">
        <w:t>The Company</w:t>
      </w:r>
      <w:r w:rsidRPr="00756A18">
        <w:t xml:space="preserve"> provision of new generic types of alarms, or reflect changes triggered by STCP 19</w:t>
      </w:r>
      <w:r w:rsidRPr="00756A18">
        <w:noBreakHyphen/>
        <w:t>2.</w:t>
      </w:r>
    </w:p>
    <w:p w14:paraId="0E2C6812" w14:textId="688E43F9" w:rsidR="00C366C4" w:rsidRDefault="00C366C4">
      <w:pPr>
        <w:pStyle w:val="Heading3"/>
        <w:keepLines/>
        <w:tabs>
          <w:tab w:val="clear" w:pos="0"/>
          <w:tab w:val="num" w:pos="709"/>
        </w:tabs>
        <w:ind w:left="709" w:hanging="709"/>
        <w:jc w:val="both"/>
      </w:pPr>
      <w:r>
        <w:t xml:space="preserve">The TO and </w:t>
      </w:r>
      <w:r w:rsidR="007F320C">
        <w:t>The Company</w:t>
      </w:r>
      <w:r>
        <w:t xml:space="preserve"> shall agree to the provision of operationally significant alarms from new types of Plant and/or Apparatus associated with the GB Transmission System.</w:t>
      </w:r>
    </w:p>
    <w:p w14:paraId="58A1440B" w14:textId="4D8354C9" w:rsidR="00C366C4" w:rsidRDefault="00C366C4">
      <w:pPr>
        <w:pStyle w:val="Heading3"/>
        <w:keepLines/>
        <w:tabs>
          <w:tab w:val="clear" w:pos="0"/>
          <w:tab w:val="num" w:pos="709"/>
        </w:tabs>
        <w:ind w:left="709" w:hanging="709"/>
        <w:jc w:val="both"/>
      </w:pPr>
      <w:r>
        <w:t xml:space="preserve">The TO shall inform other relevant Parties where planned work may interrupt real time alarm </w:t>
      </w:r>
      <w:proofErr w:type="gramStart"/>
      <w:r>
        <w:t>data, or</w:t>
      </w:r>
      <w:proofErr w:type="gramEnd"/>
      <w:r>
        <w:t xml:space="preserve"> result in the generation of spurious alarms or indications. Where agreed with </w:t>
      </w:r>
      <w:r w:rsidR="007F320C">
        <w:t>The Company</w:t>
      </w:r>
      <w:r>
        <w:t xml:space="preserve">, the TO shall, in accordance with local procedures, suppress or inhibit the transmission of alarms from Plant and/or Apparatus removed from operational service since this could lead to excessive alarm information being sent to </w:t>
      </w:r>
      <w:r w:rsidR="007F320C">
        <w:t>The Company</w:t>
      </w:r>
      <w:r>
        <w:t xml:space="preserve">. Any such suppression or inhibition shall be removed prior to the equipment being returned to service, unless otherwise agreed with </w:t>
      </w:r>
      <w:r w:rsidR="007F320C">
        <w:t>The Company</w:t>
      </w:r>
      <w:r>
        <w:t>.</w:t>
      </w:r>
    </w:p>
    <w:p w14:paraId="3DBC3B1B" w14:textId="5A897543" w:rsidR="00C366C4" w:rsidRDefault="007F320C">
      <w:pPr>
        <w:pStyle w:val="Heading3"/>
        <w:keepLines/>
        <w:tabs>
          <w:tab w:val="clear" w:pos="0"/>
          <w:tab w:val="num" w:pos="709"/>
        </w:tabs>
        <w:ind w:left="709" w:hanging="709"/>
        <w:jc w:val="both"/>
      </w:pPr>
      <w:r>
        <w:t>The Company</w:t>
      </w:r>
      <w:r w:rsidR="00C366C4">
        <w:t xml:space="preserve"> shall procure that the User provides alarms from User equipment:</w:t>
      </w:r>
    </w:p>
    <w:p w14:paraId="79343DDE" w14:textId="354DDE97" w:rsidR="00C366C4" w:rsidRDefault="00C366C4" w:rsidP="00C366C4">
      <w:pPr>
        <w:pStyle w:val="Heading3"/>
        <w:keepLines/>
        <w:numPr>
          <w:ilvl w:val="0"/>
          <w:numId w:val="4"/>
        </w:numPr>
        <w:tabs>
          <w:tab w:val="clear" w:pos="360"/>
          <w:tab w:val="num" w:pos="709"/>
          <w:tab w:val="num" w:pos="1080"/>
        </w:tabs>
        <w:ind w:left="709" w:hanging="709"/>
        <w:jc w:val="both"/>
      </w:pPr>
      <w:r>
        <w:t xml:space="preserve">as required by </w:t>
      </w:r>
      <w:r w:rsidR="007F320C">
        <w:t>The Company</w:t>
      </w:r>
      <w:r>
        <w:t xml:space="preserve"> pursuant to the Grid Code; </w:t>
      </w:r>
    </w:p>
    <w:p w14:paraId="64365D4A" w14:textId="325E734A" w:rsidR="00C366C4" w:rsidRDefault="00C366C4" w:rsidP="00C366C4">
      <w:pPr>
        <w:pStyle w:val="Heading3"/>
        <w:keepLines/>
        <w:numPr>
          <w:ilvl w:val="0"/>
          <w:numId w:val="4"/>
        </w:numPr>
        <w:tabs>
          <w:tab w:val="clear" w:pos="360"/>
          <w:tab w:val="num" w:pos="709"/>
          <w:tab w:val="num" w:pos="1080"/>
        </w:tabs>
        <w:ind w:left="709" w:hanging="709"/>
        <w:jc w:val="both"/>
      </w:pPr>
      <w:r>
        <w:t xml:space="preserve">as reasonably required by </w:t>
      </w:r>
      <w:r w:rsidR="007F320C">
        <w:t>The Company</w:t>
      </w:r>
      <w:r>
        <w:t xml:space="preserve">; and </w:t>
      </w:r>
    </w:p>
    <w:p w14:paraId="14A5D29A" w14:textId="77777777" w:rsidR="00C366C4" w:rsidRDefault="00C366C4" w:rsidP="00C366C4">
      <w:pPr>
        <w:pStyle w:val="Heading3"/>
        <w:keepLines/>
        <w:numPr>
          <w:ilvl w:val="0"/>
          <w:numId w:val="4"/>
        </w:numPr>
        <w:tabs>
          <w:tab w:val="clear" w:pos="360"/>
          <w:tab w:val="num" w:pos="709"/>
          <w:tab w:val="num" w:pos="1080"/>
        </w:tabs>
        <w:ind w:left="709" w:hanging="709"/>
        <w:jc w:val="both"/>
      </w:pPr>
      <w:r>
        <w:t xml:space="preserve">as reasonably required by the TO. </w:t>
      </w:r>
    </w:p>
    <w:p w14:paraId="388D14F2" w14:textId="20955AB2" w:rsidR="00C366C4" w:rsidRDefault="00C366C4">
      <w:pPr>
        <w:pStyle w:val="Heading3"/>
        <w:keepLines/>
        <w:numPr>
          <w:ilvl w:val="0"/>
          <w:numId w:val="0"/>
        </w:numPr>
        <w:tabs>
          <w:tab w:val="num" w:pos="709"/>
        </w:tabs>
        <w:ind w:left="709" w:hanging="709"/>
        <w:jc w:val="both"/>
      </w:pPr>
      <w:r>
        <w:tab/>
        <w:t xml:space="preserve">These alarms shall be documented in the Connection Site Specification between </w:t>
      </w:r>
      <w:r w:rsidR="007F320C">
        <w:t>The Company</w:t>
      </w:r>
      <w:r>
        <w:t xml:space="preserve"> and the TO. The TO shall then collect and forward these alarms to </w:t>
      </w:r>
      <w:r w:rsidR="007F320C">
        <w:t>The Company</w:t>
      </w:r>
      <w:r>
        <w:t>.</w:t>
      </w:r>
    </w:p>
    <w:p w14:paraId="176947D5" w14:textId="288A0A0E" w:rsidR="00C366C4" w:rsidRDefault="007F320C">
      <w:pPr>
        <w:pStyle w:val="Heading3"/>
        <w:keepLines/>
        <w:tabs>
          <w:tab w:val="clear" w:pos="0"/>
          <w:tab w:val="num" w:pos="709"/>
        </w:tabs>
        <w:ind w:left="709" w:hanging="709"/>
        <w:jc w:val="both"/>
      </w:pPr>
      <w:r>
        <w:t>The Company</w:t>
      </w:r>
      <w:r w:rsidR="00C366C4">
        <w:t xml:space="preserve"> shall agree with Users, the provision of real time data from User’s equipment and that it shall be collected by the TO on behalf of </w:t>
      </w:r>
      <w:r>
        <w:t>The Company</w:t>
      </w:r>
      <w:r w:rsidR="00C366C4">
        <w:t>. The data to be collected shall be (</w:t>
      </w:r>
      <w:proofErr w:type="spellStart"/>
      <w:r w:rsidR="00C366C4">
        <w:t>i</w:t>
      </w:r>
      <w:proofErr w:type="spellEnd"/>
      <w:r w:rsidR="00C366C4">
        <w:t xml:space="preserve">) that required pursuant to the provisions of Grid Code, (ii) that reasonably required by </w:t>
      </w:r>
      <w:r>
        <w:t>The Company</w:t>
      </w:r>
      <w:r w:rsidR="00C366C4">
        <w:t xml:space="preserve">, and (iii) that reasonably required by the TO. All the data to be collected shall be documented in a schedule between </w:t>
      </w:r>
      <w:r>
        <w:t>The Company</w:t>
      </w:r>
      <w:r w:rsidR="00C366C4">
        <w:t xml:space="preserve"> and the TO. The TO shall have access to the documented data.</w:t>
      </w:r>
    </w:p>
    <w:p w14:paraId="3CF56788" w14:textId="4E2BE612" w:rsidR="00C366C4" w:rsidRDefault="00C366C4">
      <w:pPr>
        <w:pStyle w:val="Heading3"/>
        <w:keepLines/>
        <w:tabs>
          <w:tab w:val="clear" w:pos="0"/>
          <w:tab w:val="num" w:pos="709"/>
        </w:tabs>
        <w:ind w:left="709" w:hanging="709"/>
        <w:jc w:val="both"/>
      </w:pPr>
      <w:r>
        <w:t xml:space="preserve">Where the User’s site is not a TO Connection Site, agreement shall be reached between </w:t>
      </w:r>
      <w:r w:rsidR="007F320C">
        <w:t>The Company</w:t>
      </w:r>
      <w:r>
        <w:t xml:space="preserve"> and the TO, as to the most appropriate and cost effective method of collecting the required User SCADA alarm data. At TO connection sites, the TO shall collect and forward required User SCADA alarm data to </w:t>
      </w:r>
      <w:r w:rsidR="007F320C">
        <w:t>The Company</w:t>
      </w:r>
      <w:r>
        <w:t>.</w:t>
      </w:r>
    </w:p>
    <w:p w14:paraId="2D91AC3E" w14:textId="77777777" w:rsidR="00C366C4" w:rsidRDefault="00C366C4">
      <w:pPr>
        <w:pStyle w:val="Heading3"/>
        <w:keepLines/>
        <w:numPr>
          <w:ilvl w:val="0"/>
          <w:numId w:val="0"/>
        </w:numPr>
        <w:tabs>
          <w:tab w:val="num" w:pos="709"/>
        </w:tabs>
        <w:ind w:left="709" w:hanging="709"/>
        <w:jc w:val="both"/>
      </w:pPr>
    </w:p>
    <w:p w14:paraId="48898636" w14:textId="77777777" w:rsidR="00C366C4" w:rsidRDefault="00C366C4">
      <w:pPr>
        <w:pStyle w:val="Heading2"/>
        <w:keepLines/>
        <w:tabs>
          <w:tab w:val="num" w:pos="709"/>
        </w:tabs>
        <w:ind w:left="709" w:hanging="709"/>
        <w:jc w:val="both"/>
      </w:pPr>
      <w:r>
        <w:t>Indications</w:t>
      </w:r>
    </w:p>
    <w:p w14:paraId="5EEEAE97" w14:textId="241372CA" w:rsidR="00C366C4" w:rsidRDefault="00C366C4">
      <w:pPr>
        <w:pStyle w:val="Heading3"/>
        <w:keepLines/>
        <w:tabs>
          <w:tab w:val="clear" w:pos="0"/>
          <w:tab w:val="num" w:pos="709"/>
        </w:tabs>
        <w:ind w:left="709" w:hanging="709"/>
        <w:jc w:val="both"/>
      </w:pPr>
      <w:r>
        <w:t xml:space="preserve">The TO shall provide, where available, the telemetered digital status indications (including time tags where available), for equipment listed in Appendix B2. Where this cannot be reasonably achieved, </w:t>
      </w:r>
      <w:r w:rsidR="007F320C">
        <w:t>The Company</w:t>
      </w:r>
      <w:r>
        <w:t xml:space="preserve"> and the TO shall agree an appropriate solution.</w:t>
      </w:r>
    </w:p>
    <w:p w14:paraId="05ACC30E" w14:textId="20BD2626" w:rsidR="00C366C4" w:rsidRDefault="00C366C4">
      <w:pPr>
        <w:pStyle w:val="Heading3"/>
        <w:keepLines/>
        <w:tabs>
          <w:tab w:val="clear" w:pos="0"/>
          <w:tab w:val="num" w:pos="709"/>
        </w:tabs>
        <w:ind w:left="709" w:hanging="709"/>
        <w:jc w:val="both"/>
      </w:pPr>
      <w:r>
        <w:t xml:space="preserve">Where status indications are not telemetered from site, or where the telemetered information is incorrect, the TO shall liaise with </w:t>
      </w:r>
      <w:r w:rsidR="007F320C">
        <w:t>The Company</w:t>
      </w:r>
      <w:r>
        <w:t xml:space="preserve"> and follow internal procedures for hand dressing actions on their SCADA system. These actions shall be reflected to </w:t>
      </w:r>
      <w:r w:rsidR="007F320C">
        <w:t>The Company</w:t>
      </w:r>
      <w:r>
        <w:t xml:space="preserve">, via the Datalink </w:t>
      </w:r>
      <w:r w:rsidR="00B43C37">
        <w:t xml:space="preserve">or other system agreed between the TO and </w:t>
      </w:r>
      <w:r w:rsidR="007F320C">
        <w:t>The Company</w:t>
      </w:r>
      <w:r w:rsidR="00B43C37">
        <w:t xml:space="preserve"> </w:t>
      </w:r>
      <w:r>
        <w:t xml:space="preserve">and shall appear as telemetered indications on </w:t>
      </w:r>
      <w:r w:rsidR="007F320C">
        <w:t>The Company</w:t>
      </w:r>
      <w:r>
        <w:t xml:space="preserve"> SCADA system.</w:t>
      </w:r>
    </w:p>
    <w:p w14:paraId="4FC3AEA7" w14:textId="3751DBAD" w:rsidR="00C366C4" w:rsidRDefault="00C366C4">
      <w:pPr>
        <w:pStyle w:val="Heading3"/>
        <w:keepLines/>
        <w:tabs>
          <w:tab w:val="clear" w:pos="0"/>
          <w:tab w:val="num" w:pos="709"/>
        </w:tabs>
        <w:ind w:left="709" w:hanging="709"/>
        <w:jc w:val="both"/>
      </w:pPr>
      <w:r>
        <w:lastRenderedPageBreak/>
        <w:t xml:space="preserve">The TO shall inform </w:t>
      </w:r>
      <w:r w:rsidR="007F320C">
        <w:t>The Company</w:t>
      </w:r>
      <w:r>
        <w:t xml:space="preserve"> before agreeing to any work that may interrupt real time indication status </w:t>
      </w:r>
      <w:proofErr w:type="gramStart"/>
      <w:r>
        <w:t>data, or</w:t>
      </w:r>
      <w:proofErr w:type="gramEnd"/>
      <w:r>
        <w:t xml:space="preserve"> result in the generation of spurious indications. Where appropriate, the TO shall, in accordance with local procedures, suppress or inhibit the transmission of indications from out of service transmission equipment, where this could lead to inaccurate representation of system conditions or excessive transmission of status information to </w:t>
      </w:r>
      <w:r w:rsidR="007F320C">
        <w:t>The Company</w:t>
      </w:r>
      <w:r>
        <w:t>. Any such actions shall be removed, except otherwise agreed, prior to the equipment being returned to service.</w:t>
      </w:r>
    </w:p>
    <w:p w14:paraId="211009D9" w14:textId="7B7B5F48" w:rsidR="00C366C4" w:rsidRDefault="007F320C">
      <w:pPr>
        <w:pStyle w:val="Heading3"/>
        <w:keepLines/>
        <w:tabs>
          <w:tab w:val="clear" w:pos="0"/>
          <w:tab w:val="num" w:pos="709"/>
        </w:tabs>
        <w:ind w:left="709" w:hanging="709"/>
        <w:jc w:val="both"/>
      </w:pPr>
      <w:r>
        <w:t>The Company</w:t>
      </w:r>
      <w:r w:rsidR="00C366C4">
        <w:t xml:space="preserve"> shall procure that the User provides telemetered digital indications </w:t>
      </w:r>
    </w:p>
    <w:p w14:paraId="7F5680C0" w14:textId="61F2B43D" w:rsidR="00C366C4" w:rsidRDefault="00C366C4" w:rsidP="00C366C4">
      <w:pPr>
        <w:pStyle w:val="Heading3"/>
        <w:keepLines/>
        <w:numPr>
          <w:ilvl w:val="0"/>
          <w:numId w:val="5"/>
        </w:numPr>
        <w:tabs>
          <w:tab w:val="clear" w:pos="360"/>
          <w:tab w:val="num" w:pos="709"/>
          <w:tab w:val="num" w:pos="1080"/>
        </w:tabs>
        <w:ind w:left="709" w:hanging="709"/>
        <w:jc w:val="both"/>
      </w:pPr>
      <w:r>
        <w:t xml:space="preserve">as required by </w:t>
      </w:r>
      <w:r w:rsidR="007F320C">
        <w:t>The Company</w:t>
      </w:r>
      <w:r>
        <w:t xml:space="preserve"> pursuant to the Grid Code (see appendix B4.2);</w:t>
      </w:r>
    </w:p>
    <w:p w14:paraId="34964B6C" w14:textId="1CDA5601" w:rsidR="00C366C4" w:rsidRDefault="00C366C4" w:rsidP="00C366C4">
      <w:pPr>
        <w:pStyle w:val="Heading3"/>
        <w:keepLines/>
        <w:numPr>
          <w:ilvl w:val="0"/>
          <w:numId w:val="5"/>
        </w:numPr>
        <w:tabs>
          <w:tab w:val="clear" w:pos="360"/>
          <w:tab w:val="num" w:pos="709"/>
          <w:tab w:val="num" w:pos="1080"/>
        </w:tabs>
        <w:ind w:left="709" w:hanging="709"/>
        <w:jc w:val="both"/>
      </w:pPr>
      <w:r>
        <w:t xml:space="preserve">as reasonably required by </w:t>
      </w:r>
      <w:r w:rsidR="007F320C">
        <w:t>The Company</w:t>
      </w:r>
      <w:r>
        <w:t>; and</w:t>
      </w:r>
    </w:p>
    <w:p w14:paraId="04D849E0" w14:textId="77777777" w:rsidR="00C366C4" w:rsidRDefault="00C366C4" w:rsidP="00C366C4">
      <w:pPr>
        <w:pStyle w:val="Heading3"/>
        <w:keepLines/>
        <w:numPr>
          <w:ilvl w:val="0"/>
          <w:numId w:val="5"/>
        </w:numPr>
        <w:tabs>
          <w:tab w:val="clear" w:pos="360"/>
          <w:tab w:val="num" w:pos="709"/>
          <w:tab w:val="num" w:pos="1080"/>
        </w:tabs>
        <w:ind w:left="709" w:hanging="709"/>
        <w:jc w:val="both"/>
      </w:pPr>
      <w:r>
        <w:t xml:space="preserve">as reasonably required by the TO. </w:t>
      </w:r>
    </w:p>
    <w:p w14:paraId="7896CF78" w14:textId="5FFD050C" w:rsidR="00C366C4" w:rsidRDefault="00C366C4">
      <w:pPr>
        <w:pStyle w:val="Heading3"/>
        <w:keepLines/>
        <w:numPr>
          <w:ilvl w:val="0"/>
          <w:numId w:val="0"/>
        </w:numPr>
        <w:tabs>
          <w:tab w:val="num" w:pos="709"/>
        </w:tabs>
        <w:ind w:left="709" w:hanging="709"/>
        <w:jc w:val="both"/>
      </w:pPr>
      <w:r>
        <w:tab/>
        <w:t xml:space="preserve">These telemetered digital indications shall be documented in a Connection Site Specification between </w:t>
      </w:r>
      <w:r w:rsidR="007F320C">
        <w:t>The Company</w:t>
      </w:r>
      <w:r>
        <w:t xml:space="preserve"> and the TO. The TO shall then collect and forward these indications to </w:t>
      </w:r>
      <w:r w:rsidR="007F320C">
        <w:t>The Company</w:t>
      </w:r>
      <w:r>
        <w:t>.</w:t>
      </w:r>
    </w:p>
    <w:p w14:paraId="4CA2182B" w14:textId="365E36A5" w:rsidR="00C366C4" w:rsidRDefault="00C366C4">
      <w:pPr>
        <w:pStyle w:val="Heading3"/>
        <w:keepLines/>
        <w:tabs>
          <w:tab w:val="clear" w:pos="0"/>
          <w:tab w:val="num" w:pos="709"/>
        </w:tabs>
        <w:ind w:left="709" w:hanging="709"/>
        <w:jc w:val="both"/>
      </w:pPr>
      <w:r>
        <w:t xml:space="preserve">Where telemetered indications from User equipment are not provided or are incorrect, the TO shall liaise with </w:t>
      </w:r>
      <w:r w:rsidR="007F320C">
        <w:t>The Company</w:t>
      </w:r>
      <w:r>
        <w:t xml:space="preserve"> and follow internal procedures for hand-dressing actions on their SCADA system. These actions shall be reflected to </w:t>
      </w:r>
      <w:r w:rsidR="007F320C">
        <w:t>The Company</w:t>
      </w:r>
      <w:r>
        <w:t xml:space="preserve"> via the Datalink </w:t>
      </w:r>
      <w:r w:rsidR="00B43C37">
        <w:t xml:space="preserve">or other system agreed between the TO and </w:t>
      </w:r>
      <w:r w:rsidR="007F320C">
        <w:t>The Company</w:t>
      </w:r>
      <w:r w:rsidR="00B43C37">
        <w:t xml:space="preserve"> </w:t>
      </w:r>
      <w:r>
        <w:t xml:space="preserve">and shall appear as telemetered indications on </w:t>
      </w:r>
      <w:r w:rsidR="007F320C">
        <w:t>The Company</w:t>
      </w:r>
      <w:r>
        <w:t xml:space="preserve"> SCADA.</w:t>
      </w:r>
    </w:p>
    <w:p w14:paraId="018600EB" w14:textId="13D500A2" w:rsidR="00C366C4" w:rsidRDefault="00C366C4">
      <w:pPr>
        <w:pStyle w:val="Heading3"/>
        <w:keepLines/>
        <w:tabs>
          <w:tab w:val="clear" w:pos="0"/>
          <w:tab w:val="num" w:pos="709"/>
        </w:tabs>
        <w:ind w:left="709" w:hanging="709"/>
        <w:jc w:val="both"/>
      </w:pPr>
      <w:bookmarkStart w:id="13" w:name="OLE_LINK1"/>
      <w:r>
        <w:t>Where the User’s site is not a TO Connection Site, agreement shall be reached between NGE</w:t>
      </w:r>
      <w:r w:rsidR="00853531">
        <w:t>S</w:t>
      </w:r>
      <w:r w:rsidR="00C20586">
        <w:t>O</w:t>
      </w:r>
      <w:r>
        <w:t xml:space="preserve"> and the TO, as to the most appropriate and cost effective method of collecting the required User SCADA indication data. At TO connection sites, the TO shall collect and forward required User SCADA indication data to </w:t>
      </w:r>
      <w:r w:rsidR="007F320C">
        <w:t>The Company</w:t>
      </w:r>
      <w:r>
        <w:t>.</w:t>
      </w:r>
      <w:bookmarkEnd w:id="13"/>
    </w:p>
    <w:p w14:paraId="0CDDDBF1" w14:textId="77777777" w:rsidR="00C366C4" w:rsidRDefault="00C366C4">
      <w:pPr>
        <w:pStyle w:val="Heading3"/>
        <w:keepLines/>
        <w:numPr>
          <w:ilvl w:val="0"/>
          <w:numId w:val="0"/>
        </w:numPr>
        <w:jc w:val="both"/>
      </w:pPr>
    </w:p>
    <w:p w14:paraId="364B523E" w14:textId="77777777" w:rsidR="00C366C4" w:rsidRDefault="00C366C4">
      <w:pPr>
        <w:pStyle w:val="Heading2"/>
        <w:keepLines/>
        <w:jc w:val="both"/>
      </w:pPr>
      <w:r>
        <w:t>Analogues</w:t>
      </w:r>
    </w:p>
    <w:p w14:paraId="029EE184" w14:textId="3892044A" w:rsidR="00C366C4" w:rsidRDefault="00C366C4">
      <w:pPr>
        <w:pStyle w:val="Heading3"/>
        <w:keepLines/>
        <w:tabs>
          <w:tab w:val="clear" w:pos="0"/>
          <w:tab w:val="num" w:pos="709"/>
        </w:tabs>
        <w:ind w:left="709" w:hanging="709"/>
        <w:jc w:val="both"/>
      </w:pPr>
      <w:r>
        <w:t xml:space="preserve">The TO shall provide where available, real time analogue data, as defined in Appendix B3, from each transmission site. Where this cannot reasonably be achieved, </w:t>
      </w:r>
      <w:r w:rsidR="007F320C">
        <w:t>The Company</w:t>
      </w:r>
      <w:r>
        <w:t xml:space="preserve"> and the TO shall agree an appropriate solution.</w:t>
      </w:r>
    </w:p>
    <w:p w14:paraId="243E3D9A" w14:textId="35F39D1D" w:rsidR="00C366C4" w:rsidRDefault="00C366C4">
      <w:pPr>
        <w:pStyle w:val="Heading3"/>
        <w:keepLines/>
        <w:tabs>
          <w:tab w:val="clear" w:pos="0"/>
          <w:tab w:val="num" w:pos="709"/>
        </w:tabs>
        <w:ind w:left="709" w:hanging="709"/>
        <w:jc w:val="both"/>
      </w:pPr>
      <w:r>
        <w:t xml:space="preserve">The TO shall inform </w:t>
      </w:r>
      <w:r w:rsidR="007F320C">
        <w:t>The Company</w:t>
      </w:r>
      <w:r>
        <w:t xml:space="preserve"> when analogue values are incorrect or manually over-ridden for any reason, the TO shall adopt procedures for hand dressing actions on their SCADA system. These actions shall be reflected to </w:t>
      </w:r>
      <w:r w:rsidR="007F320C">
        <w:t>The Company</w:t>
      </w:r>
      <w:r>
        <w:t xml:space="preserve"> via the Datalink</w:t>
      </w:r>
      <w:r w:rsidR="006E2DAC">
        <w:t xml:space="preserve"> or other system</w:t>
      </w:r>
      <w:r w:rsidR="00B00CAC">
        <w:t xml:space="preserve"> agreed between the TO and </w:t>
      </w:r>
      <w:r w:rsidR="007F320C">
        <w:t>The Company</w:t>
      </w:r>
      <w:r>
        <w:t xml:space="preserve"> and shall appear as telemetered indications on </w:t>
      </w:r>
      <w:r w:rsidR="007F320C">
        <w:t>The Company</w:t>
      </w:r>
      <w:r>
        <w:t xml:space="preserve"> SCADA. Any such actions shall be removed once the analogue is returned to normal.</w:t>
      </w:r>
    </w:p>
    <w:p w14:paraId="02CDFCB7" w14:textId="65C93B21" w:rsidR="00C366C4" w:rsidRDefault="00C366C4">
      <w:pPr>
        <w:pStyle w:val="Heading3"/>
        <w:keepLines/>
        <w:tabs>
          <w:tab w:val="clear" w:pos="0"/>
          <w:tab w:val="num" w:pos="709"/>
        </w:tabs>
        <w:ind w:left="709" w:hanging="709"/>
        <w:jc w:val="both"/>
      </w:pPr>
      <w:r>
        <w:t xml:space="preserve">The TO will inform </w:t>
      </w:r>
      <w:r w:rsidR="007F320C">
        <w:t>The Company</w:t>
      </w:r>
      <w:r>
        <w:t xml:space="preserve"> before agreeing to any work that may interrupt real time analogue data or result in the generation of spurious analogue data. Where appropriate the TO will, in accordance with local procedures, suppress or inhibit the transmission of analogue data from out of service Plant and Apparatus, where this could lead to inaccurate representation of system conditions or excessive transmission of status information to </w:t>
      </w:r>
      <w:r w:rsidR="007F320C">
        <w:t>The Company</w:t>
      </w:r>
      <w:r>
        <w:t>. Any such actions shall be removed, except otherwise agreed, prior to the Plant and Apparatus being returned to service.</w:t>
      </w:r>
    </w:p>
    <w:p w14:paraId="3364B2B3" w14:textId="15F1C194" w:rsidR="00C366C4" w:rsidRDefault="007F320C">
      <w:pPr>
        <w:pStyle w:val="Heading3"/>
        <w:keepLines/>
        <w:jc w:val="both"/>
      </w:pPr>
      <w:r>
        <w:t>The Company</w:t>
      </w:r>
      <w:r w:rsidR="00C366C4">
        <w:t xml:space="preserve"> shall procure that the User provides analogue data from the User’s system </w:t>
      </w:r>
    </w:p>
    <w:p w14:paraId="39285C0A" w14:textId="59EE1CC3" w:rsidR="00C366C4" w:rsidRDefault="00C366C4" w:rsidP="00C366C4">
      <w:pPr>
        <w:pStyle w:val="Heading3"/>
        <w:keepLines/>
        <w:numPr>
          <w:ilvl w:val="0"/>
          <w:numId w:val="4"/>
        </w:numPr>
        <w:tabs>
          <w:tab w:val="clear" w:pos="360"/>
          <w:tab w:val="num" w:pos="1080"/>
        </w:tabs>
        <w:ind w:left="1080"/>
        <w:jc w:val="both"/>
      </w:pPr>
      <w:r>
        <w:t xml:space="preserve">as required by </w:t>
      </w:r>
      <w:r w:rsidR="007F320C">
        <w:t>The Company</w:t>
      </w:r>
      <w:r>
        <w:t xml:space="preserve"> pursuant to the Grid Code (see appendix B4.1); </w:t>
      </w:r>
    </w:p>
    <w:p w14:paraId="5C5FC266" w14:textId="0578CB55" w:rsidR="00C366C4" w:rsidRDefault="00C366C4" w:rsidP="00C366C4">
      <w:pPr>
        <w:pStyle w:val="Heading3"/>
        <w:keepLines/>
        <w:numPr>
          <w:ilvl w:val="0"/>
          <w:numId w:val="4"/>
        </w:numPr>
        <w:tabs>
          <w:tab w:val="clear" w:pos="360"/>
          <w:tab w:val="num" w:pos="1080"/>
        </w:tabs>
        <w:ind w:left="1080"/>
        <w:jc w:val="both"/>
      </w:pPr>
      <w:r>
        <w:t xml:space="preserve">as reasonably required by </w:t>
      </w:r>
      <w:r w:rsidR="007F320C">
        <w:t>The Company</w:t>
      </w:r>
      <w:r>
        <w:t xml:space="preserve">; and </w:t>
      </w:r>
    </w:p>
    <w:p w14:paraId="60B1A9EE" w14:textId="77777777" w:rsidR="00C366C4" w:rsidRDefault="00C366C4" w:rsidP="00C366C4">
      <w:pPr>
        <w:pStyle w:val="Heading3"/>
        <w:keepLines/>
        <w:numPr>
          <w:ilvl w:val="0"/>
          <w:numId w:val="6"/>
        </w:numPr>
        <w:tabs>
          <w:tab w:val="clear" w:pos="360"/>
          <w:tab w:val="num" w:pos="1080"/>
        </w:tabs>
        <w:ind w:left="1080"/>
        <w:jc w:val="both"/>
      </w:pPr>
      <w:r>
        <w:t xml:space="preserve">as reasonably required by the TO. </w:t>
      </w:r>
    </w:p>
    <w:p w14:paraId="1AD0F85D" w14:textId="15C38944" w:rsidR="00C366C4" w:rsidRDefault="00C366C4">
      <w:pPr>
        <w:pStyle w:val="Heading3"/>
        <w:keepLines/>
        <w:numPr>
          <w:ilvl w:val="0"/>
          <w:numId w:val="0"/>
        </w:numPr>
        <w:tabs>
          <w:tab w:val="left" w:pos="709"/>
        </w:tabs>
        <w:ind w:left="709" w:hanging="709"/>
        <w:jc w:val="both"/>
      </w:pPr>
      <w:r>
        <w:tab/>
        <w:t xml:space="preserve">This analogue data shall be documented in a Connection Site Specification between </w:t>
      </w:r>
      <w:r w:rsidR="007F320C">
        <w:t>The Company</w:t>
      </w:r>
      <w:r>
        <w:t xml:space="preserve"> and the TO. The TO shall then collect and forward this analogue data to </w:t>
      </w:r>
      <w:r w:rsidR="007F320C">
        <w:t>The Company</w:t>
      </w:r>
      <w:r>
        <w:t>.</w:t>
      </w:r>
    </w:p>
    <w:p w14:paraId="5DD4C6A6" w14:textId="58229995" w:rsidR="00C366C4" w:rsidRDefault="00C366C4">
      <w:pPr>
        <w:pStyle w:val="Heading3"/>
        <w:keepLines/>
        <w:tabs>
          <w:tab w:val="clear" w:pos="0"/>
          <w:tab w:val="num" w:pos="709"/>
        </w:tabs>
        <w:ind w:left="709" w:hanging="709"/>
        <w:jc w:val="both"/>
      </w:pPr>
      <w:r>
        <w:lastRenderedPageBreak/>
        <w:t xml:space="preserve">Where the User’s site is not a TO Connection Site, agreement shall be reached between </w:t>
      </w:r>
      <w:r w:rsidR="007F320C">
        <w:t>The Company</w:t>
      </w:r>
      <w:r>
        <w:t xml:space="preserve"> and the TO, as to the most appropriate and cost effective method of collecting the required User SCADA analogue data. At TO connection sites, the TO shall collect and forward required User SCADA analogue data to </w:t>
      </w:r>
      <w:r w:rsidR="007F320C">
        <w:t>The Company</w:t>
      </w:r>
      <w:r>
        <w:t>.</w:t>
      </w:r>
      <w:r w:rsidR="00C20586">
        <w:br/>
      </w:r>
      <w:r w:rsidR="00C20586">
        <w:br/>
      </w:r>
      <w:r w:rsidR="00C20586">
        <w:br/>
      </w:r>
      <w:r w:rsidR="00C20586">
        <w:br/>
      </w:r>
    </w:p>
    <w:p w14:paraId="46D5B75B" w14:textId="77777777" w:rsidR="00C366C4" w:rsidRDefault="00C366C4">
      <w:pPr>
        <w:keepNext/>
        <w:keepLines/>
        <w:jc w:val="both"/>
      </w:pPr>
    </w:p>
    <w:p w14:paraId="0FE7EADD" w14:textId="77777777" w:rsidR="00C366C4" w:rsidRDefault="00C366C4">
      <w:pPr>
        <w:pStyle w:val="Heading2"/>
        <w:keepLines/>
        <w:jc w:val="both"/>
      </w:pPr>
      <w:r>
        <w:t>TO Data Acquisition</w:t>
      </w:r>
    </w:p>
    <w:p w14:paraId="4F29DABB" w14:textId="77777777" w:rsidR="00C366C4" w:rsidRDefault="00C366C4">
      <w:pPr>
        <w:pStyle w:val="Heading3"/>
        <w:keepLines/>
        <w:tabs>
          <w:tab w:val="clear" w:pos="0"/>
          <w:tab w:val="num" w:pos="709"/>
        </w:tabs>
        <w:ind w:left="709" w:hanging="709"/>
        <w:jc w:val="both"/>
      </w:pPr>
      <w:r>
        <w:t xml:space="preserve">At </w:t>
      </w:r>
      <w:r w:rsidR="008C6725">
        <w:t xml:space="preserve">TO </w:t>
      </w:r>
      <w:r>
        <w:t>sites that connect with a</w:t>
      </w:r>
      <w:r w:rsidR="008C6725">
        <w:t>nother</w:t>
      </w:r>
      <w:r>
        <w:t xml:space="preserve"> TO’s site, provision shall be made for the relevant TO </w:t>
      </w:r>
      <w:proofErr w:type="spellStart"/>
      <w:r>
        <w:t>to</w:t>
      </w:r>
      <w:proofErr w:type="spellEnd"/>
      <w:r>
        <w:t xml:space="preserve"> install, repair, maintain or replace appropriate data transmission equipment or related equipment, for the purpose of relaying agreed Plant status indications and analogue data associated with the connecting transmission circuits to the relevant TO.</w:t>
      </w:r>
    </w:p>
    <w:p w14:paraId="13B9057D" w14:textId="77777777" w:rsidR="00C366C4" w:rsidRDefault="00C366C4">
      <w:pPr>
        <w:pStyle w:val="Heading3"/>
        <w:keepLines/>
        <w:tabs>
          <w:tab w:val="clear" w:pos="0"/>
          <w:tab w:val="num" w:pos="709"/>
        </w:tabs>
        <w:ind w:left="709" w:hanging="709"/>
        <w:jc w:val="both"/>
      </w:pPr>
      <w:r>
        <w:t xml:space="preserve">At </w:t>
      </w:r>
      <w:r w:rsidR="008C6725">
        <w:t xml:space="preserve">TO </w:t>
      </w:r>
      <w:r>
        <w:t xml:space="preserve">sites that connect </w:t>
      </w:r>
      <w:r w:rsidR="008C6725">
        <w:t xml:space="preserve">with </w:t>
      </w:r>
      <w:r>
        <w:t>a</w:t>
      </w:r>
      <w:r w:rsidR="008C6725">
        <w:t>nother</w:t>
      </w:r>
      <w:r>
        <w:t xml:space="preserve"> TO’s site, access to the relevant TO data transmission equipment or related equipment described in 3.4.1 shall be granted by </w:t>
      </w:r>
      <w:r w:rsidR="008C6725">
        <w:t xml:space="preserve">TO </w:t>
      </w:r>
      <w:r>
        <w:t>as appropriate between the relevant TO</w:t>
      </w:r>
      <w:r w:rsidR="008C6725">
        <w:t>’s</w:t>
      </w:r>
      <w:r>
        <w:t xml:space="preserve">. Any proposal to install or relocate such equipment shall be discussed and agreed by the two parties. </w:t>
      </w:r>
    </w:p>
    <w:p w14:paraId="3C143FD0" w14:textId="5A36E635" w:rsidR="00C366C4" w:rsidRDefault="00C366C4">
      <w:pPr>
        <w:pStyle w:val="Heading3"/>
        <w:keepLines/>
        <w:tabs>
          <w:tab w:val="clear" w:pos="0"/>
          <w:tab w:val="num" w:pos="709"/>
        </w:tabs>
        <w:ind w:left="709" w:hanging="709"/>
        <w:jc w:val="both"/>
      </w:pPr>
      <w:r>
        <w:t xml:space="preserve">User SCADA data shall not be transmitted between TOs without the approval of the User and </w:t>
      </w:r>
      <w:r w:rsidR="007F320C">
        <w:t>The Company</w:t>
      </w:r>
      <w:r>
        <w:t xml:space="preserve">. </w:t>
      </w:r>
    </w:p>
    <w:p w14:paraId="6FE0D943" w14:textId="02603496" w:rsidR="00C366C4" w:rsidRDefault="00C366C4">
      <w:pPr>
        <w:pStyle w:val="Heading3"/>
        <w:keepLines/>
        <w:tabs>
          <w:tab w:val="clear" w:pos="0"/>
          <w:tab w:val="num" w:pos="709"/>
        </w:tabs>
        <w:ind w:left="709" w:hanging="709"/>
        <w:jc w:val="both"/>
      </w:pPr>
      <w:r>
        <w:t xml:space="preserve">Each TO shall provide to the other TO real time data, as specified in Schedule 3 of the STC, with respect to specific inter TO circuits and other circuits or equipment, where the TO can reasonably demonstrate that such data is required to discharge its TO obligations. Where User data is </w:t>
      </w:r>
      <w:proofErr w:type="gramStart"/>
      <w:r>
        <w:t>required</w:t>
      </w:r>
      <w:proofErr w:type="gramEnd"/>
      <w:r>
        <w:t xml:space="preserve"> this shall be requested from </w:t>
      </w:r>
      <w:r w:rsidR="007F320C">
        <w:t>The Company</w:t>
      </w:r>
      <w:r>
        <w:t>.</w:t>
      </w:r>
    </w:p>
    <w:p w14:paraId="1FFBE337" w14:textId="620F6C2F" w:rsidR="00C366C4" w:rsidRDefault="007F320C">
      <w:pPr>
        <w:pStyle w:val="Heading3"/>
        <w:keepLines/>
        <w:tabs>
          <w:tab w:val="clear" w:pos="0"/>
          <w:tab w:val="num" w:pos="709"/>
        </w:tabs>
        <w:ind w:left="709" w:hanging="709"/>
        <w:jc w:val="both"/>
      </w:pPr>
      <w:r>
        <w:t>The Company</w:t>
      </w:r>
      <w:r w:rsidR="00C366C4">
        <w:t xml:space="preserve"> shall procure for the purposes of 3.4.4 above any required data from a User or </w:t>
      </w:r>
      <w:proofErr w:type="gramStart"/>
      <w:r w:rsidR="00C366C4">
        <w:t>Users, and</w:t>
      </w:r>
      <w:proofErr w:type="gramEnd"/>
      <w:r w:rsidR="00C366C4">
        <w:t xml:space="preserve"> shall agree the provision of such data.</w:t>
      </w:r>
    </w:p>
    <w:p w14:paraId="1D4882D5" w14:textId="77777777" w:rsidR="00C366C4" w:rsidRDefault="00C366C4">
      <w:pPr>
        <w:keepNext/>
        <w:keepLines/>
        <w:jc w:val="both"/>
      </w:pPr>
    </w:p>
    <w:p w14:paraId="01CFF4A8" w14:textId="77777777" w:rsidR="00C366C4" w:rsidRDefault="00C366C4">
      <w:pPr>
        <w:pStyle w:val="Heading1"/>
        <w:keepLines/>
        <w:numPr>
          <w:ilvl w:val="0"/>
          <w:numId w:val="0"/>
        </w:numPr>
        <w:jc w:val="both"/>
      </w:pPr>
    </w:p>
    <w:p w14:paraId="21E98B41" w14:textId="77777777" w:rsidR="00E63029" w:rsidRPr="00E63029" w:rsidRDefault="00C366C4">
      <w:pPr>
        <w:pStyle w:val="Heading2"/>
        <w:keepLines/>
        <w:numPr>
          <w:ilvl w:val="0"/>
          <w:numId w:val="0"/>
        </w:numPr>
        <w:jc w:val="both"/>
        <w:rPr>
          <w:b w:val="0"/>
          <w:i w:val="0"/>
          <w:sz w:val="20"/>
        </w:rPr>
      </w:pPr>
      <w:r>
        <w:br w:type="page"/>
      </w:r>
    </w:p>
    <w:p w14:paraId="178FF544" w14:textId="77777777" w:rsidR="00C366C4" w:rsidRDefault="00C366C4">
      <w:pPr>
        <w:pStyle w:val="Heading2"/>
        <w:keepLines/>
        <w:numPr>
          <w:ilvl w:val="0"/>
          <w:numId w:val="0"/>
        </w:numPr>
        <w:jc w:val="both"/>
        <w:rPr>
          <w:sz w:val="28"/>
        </w:rPr>
      </w:pPr>
      <w:r>
        <w:rPr>
          <w:sz w:val="28"/>
        </w:rPr>
        <w:lastRenderedPageBreak/>
        <w:t>Appendix A - Flow Diagram</w:t>
      </w:r>
    </w:p>
    <w:p w14:paraId="08C0E21C" w14:textId="77777777" w:rsidR="00C366C4" w:rsidRDefault="00C366C4">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6AAF0CAF" w14:textId="77777777" w:rsidR="00C366C4" w:rsidRDefault="00DB2658">
      <w:pPr>
        <w:pStyle w:val="Heading2"/>
        <w:keepLines/>
        <w:numPr>
          <w:ilvl w:val="0"/>
          <w:numId w:val="0"/>
        </w:numPr>
        <w:jc w:val="both"/>
      </w:pPr>
      <w:r>
        <w:object w:dxaOrig="11908" w:dyaOrig="16847" w14:anchorId="034E7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12.45pt" o:ole="">
            <v:imagedata r:id="rId12" o:title=""/>
          </v:shape>
          <o:OLEObject Type="Embed" ProgID="Visio.Drawing.11" ShapeID="_x0000_i1025" DrawAspect="Content" ObjectID="_1822052915" r:id="rId13"/>
        </w:object>
      </w:r>
      <w:r w:rsidR="00C366C4">
        <w:br w:type="page"/>
      </w:r>
      <w:r w:rsidR="00C366C4">
        <w:lastRenderedPageBreak/>
        <w:t xml:space="preserve"> </w:t>
      </w:r>
    </w:p>
    <w:p w14:paraId="58867E79" w14:textId="77777777" w:rsidR="002B6C87" w:rsidRDefault="00EE1A74">
      <w:pPr>
        <w:pStyle w:val="Heading2"/>
        <w:keepLines/>
        <w:numPr>
          <w:ilvl w:val="0"/>
          <w:numId w:val="0"/>
        </w:numPr>
        <w:jc w:val="both"/>
      </w:pPr>
      <w:r>
        <w:object w:dxaOrig="11748" w:dyaOrig="16620" w14:anchorId="7472CFF2">
          <v:shape id="_x0000_i1026" type="#_x0000_t75" style="width:462.1pt;height:653.9pt" o:ole="">
            <v:imagedata r:id="rId14" o:title=""/>
          </v:shape>
          <o:OLEObject Type="Embed" ProgID="Visio.Drawing.11" ShapeID="_x0000_i1026" DrawAspect="Content" ObjectID="_1822052916" r:id="rId15"/>
        </w:object>
      </w:r>
    </w:p>
    <w:p w14:paraId="3AAECD30" w14:textId="77777777" w:rsidR="002B6C87" w:rsidRDefault="002B6C87">
      <w:pPr>
        <w:pStyle w:val="Heading2"/>
        <w:keepLines/>
        <w:numPr>
          <w:ilvl w:val="0"/>
          <w:numId w:val="0"/>
        </w:numPr>
        <w:jc w:val="both"/>
      </w:pPr>
    </w:p>
    <w:p w14:paraId="5F026D1F" w14:textId="77777777" w:rsidR="00C366C4" w:rsidRDefault="002B6C87">
      <w:pPr>
        <w:pStyle w:val="Heading2"/>
        <w:keepLines/>
        <w:numPr>
          <w:ilvl w:val="0"/>
          <w:numId w:val="0"/>
        </w:numPr>
        <w:jc w:val="both"/>
      </w:pPr>
      <w:r>
        <w:object w:dxaOrig="11928" w:dyaOrig="16847" w14:anchorId="73A06F40">
          <v:shape id="_x0000_i1027" type="#_x0000_t75" style="width:473.9pt;height:666.25pt" o:ole="">
            <v:imagedata r:id="rId16" o:title=""/>
          </v:shape>
          <o:OLEObject Type="Embed" ProgID="Visio.Drawing.11" ShapeID="_x0000_i1027" DrawAspect="Content" ObjectID="_1822052917" r:id="rId17"/>
        </w:object>
      </w:r>
      <w:r w:rsidR="00C366C4">
        <w:br w:type="page"/>
      </w:r>
      <w:r w:rsidR="00C366C4">
        <w:lastRenderedPageBreak/>
        <w:t xml:space="preserve"> </w:t>
      </w:r>
      <w:r>
        <w:object w:dxaOrig="11928" w:dyaOrig="16847" w14:anchorId="6CD8D03A">
          <v:shape id="_x0000_i1028" type="#_x0000_t75" style="width:468pt;height:660.3pt" o:ole="">
            <v:imagedata r:id="rId18" o:title=""/>
          </v:shape>
          <o:OLEObject Type="Embed" ProgID="Visio.Drawing.11" ShapeID="_x0000_i1028" DrawAspect="Content" ObjectID="_1822052918" r:id="rId19"/>
        </w:object>
      </w:r>
    </w:p>
    <w:p w14:paraId="7B21316C" w14:textId="77777777" w:rsidR="002B6C87" w:rsidRPr="002B6C87" w:rsidRDefault="002B6C87" w:rsidP="002B6C87"/>
    <w:p w14:paraId="43720368" w14:textId="77777777" w:rsidR="00C366C4" w:rsidRDefault="00C366C4">
      <w:pPr>
        <w:pStyle w:val="Heading2"/>
        <w:keepLines/>
        <w:numPr>
          <w:ilvl w:val="0"/>
          <w:numId w:val="0"/>
        </w:numPr>
        <w:jc w:val="both"/>
        <w:rPr>
          <w:sz w:val="28"/>
        </w:rPr>
      </w:pPr>
      <w:r>
        <w:rPr>
          <w:sz w:val="28"/>
        </w:rPr>
        <w:lastRenderedPageBreak/>
        <w:t>Appendix B: Standard Forms/Certificates</w:t>
      </w:r>
    </w:p>
    <w:p w14:paraId="07F97A56" w14:textId="77777777" w:rsidR="00C366C4" w:rsidRDefault="00C366C4">
      <w:pPr>
        <w:pStyle w:val="BodyText"/>
        <w:keepNext/>
        <w:keepLines/>
        <w:ind w:left="0"/>
        <w:jc w:val="both"/>
        <w:rPr>
          <w:b/>
          <w:i/>
          <w:sz w:val="24"/>
        </w:rPr>
      </w:pPr>
      <w:r>
        <w:rPr>
          <w:b/>
          <w:i/>
          <w:sz w:val="24"/>
        </w:rPr>
        <w:t>B1</w:t>
      </w:r>
      <w:r>
        <w:rPr>
          <w:b/>
          <w:i/>
          <w:sz w:val="24"/>
        </w:rPr>
        <w:tab/>
        <w:t>Generic Alarm Requirement</w:t>
      </w:r>
    </w:p>
    <w:p w14:paraId="08D6E8A6" w14:textId="77777777" w:rsidR="00C366C4" w:rsidRDefault="00C366C4">
      <w:pPr>
        <w:pStyle w:val="BodyText"/>
        <w:keepNext/>
        <w:keepLines/>
        <w:jc w:val="both"/>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C366C4" w14:paraId="7BE24470" w14:textId="77777777">
        <w:tc>
          <w:tcPr>
            <w:tcW w:w="4261" w:type="dxa"/>
            <w:tcBorders>
              <w:right w:val="single" w:sz="6" w:space="0" w:color="auto"/>
            </w:tcBorders>
          </w:tcPr>
          <w:p w14:paraId="37A7CCA5" w14:textId="77777777" w:rsidR="00C366C4" w:rsidRDefault="00C366C4">
            <w:pPr>
              <w:pStyle w:val="BodyText"/>
              <w:keepNext/>
              <w:keepLines/>
              <w:jc w:val="both"/>
              <w:rPr>
                <w:b/>
                <w:i/>
              </w:rPr>
            </w:pPr>
            <w:r>
              <w:rPr>
                <w:b/>
                <w:i/>
              </w:rPr>
              <w:t>Protection and Sequence Alarms</w:t>
            </w:r>
          </w:p>
          <w:p w14:paraId="3B62B374" w14:textId="77777777" w:rsidR="00C366C4" w:rsidRDefault="006D3F25">
            <w:pPr>
              <w:pStyle w:val="BodyText"/>
              <w:keepNext/>
              <w:keepLines/>
              <w:jc w:val="both"/>
              <w:rPr>
                <w:b/>
                <w:i/>
              </w:rPr>
            </w:pPr>
            <w:r>
              <w:rPr>
                <w:b/>
                <w:i/>
              </w:rPr>
              <w:t>Class 1</w:t>
            </w:r>
          </w:p>
        </w:tc>
        <w:tc>
          <w:tcPr>
            <w:tcW w:w="4261" w:type="dxa"/>
            <w:tcBorders>
              <w:left w:val="single" w:sz="6" w:space="0" w:color="auto"/>
            </w:tcBorders>
          </w:tcPr>
          <w:p w14:paraId="548B36FD" w14:textId="77777777" w:rsidR="00C366C4" w:rsidRDefault="00C366C4">
            <w:pPr>
              <w:pStyle w:val="BodyText"/>
              <w:keepNext/>
              <w:keepLines/>
              <w:jc w:val="both"/>
              <w:rPr>
                <w:b/>
                <w:i/>
              </w:rPr>
            </w:pPr>
            <w:r>
              <w:rPr>
                <w:b/>
                <w:i/>
              </w:rPr>
              <w:t>Condition Alarms</w:t>
            </w:r>
          </w:p>
          <w:p w14:paraId="7BC97D8B" w14:textId="77777777" w:rsidR="006D3F25" w:rsidRDefault="006D3F25">
            <w:pPr>
              <w:pStyle w:val="BodyText"/>
              <w:keepNext/>
              <w:keepLines/>
              <w:jc w:val="both"/>
              <w:rPr>
                <w:b/>
                <w:i/>
              </w:rPr>
            </w:pPr>
            <w:r>
              <w:rPr>
                <w:b/>
                <w:i/>
              </w:rPr>
              <w:t>Class 2</w:t>
            </w:r>
          </w:p>
        </w:tc>
      </w:tr>
      <w:tr w:rsidR="00C366C4" w14:paraId="5772C41B" w14:textId="77777777">
        <w:tc>
          <w:tcPr>
            <w:tcW w:w="4261" w:type="dxa"/>
          </w:tcPr>
          <w:p w14:paraId="32688223" w14:textId="77777777" w:rsidR="00C366C4" w:rsidRDefault="00C366C4">
            <w:pPr>
              <w:pStyle w:val="BodyText"/>
              <w:keepNext/>
              <w:keepLines/>
              <w:jc w:val="both"/>
              <w:rPr>
                <w:i/>
              </w:rPr>
            </w:pPr>
            <w:r>
              <w:rPr>
                <w:i/>
              </w:rPr>
              <w:t>Transformer Protection Operated Alarms</w:t>
            </w:r>
          </w:p>
        </w:tc>
        <w:tc>
          <w:tcPr>
            <w:tcW w:w="4261" w:type="dxa"/>
          </w:tcPr>
          <w:p w14:paraId="6E553F85" w14:textId="77777777" w:rsidR="00C366C4" w:rsidRDefault="00C366C4">
            <w:pPr>
              <w:pStyle w:val="BodyText"/>
              <w:keepNext/>
              <w:keepLines/>
              <w:jc w:val="both"/>
              <w:rPr>
                <w:i/>
              </w:rPr>
            </w:pPr>
            <w:r>
              <w:rPr>
                <w:i/>
              </w:rPr>
              <w:t>Transformer Protection / Cooling Faulty Alarms</w:t>
            </w:r>
          </w:p>
        </w:tc>
      </w:tr>
      <w:tr w:rsidR="00C366C4" w14:paraId="5D5E26E7" w14:textId="77777777">
        <w:tc>
          <w:tcPr>
            <w:tcW w:w="4261" w:type="dxa"/>
          </w:tcPr>
          <w:p w14:paraId="68DA2423" w14:textId="77777777" w:rsidR="00C366C4" w:rsidRDefault="00C366C4">
            <w:pPr>
              <w:pStyle w:val="BodyText"/>
              <w:keepNext/>
              <w:keepLines/>
              <w:jc w:val="both"/>
              <w:rPr>
                <w:i/>
              </w:rPr>
            </w:pPr>
            <w:r>
              <w:rPr>
                <w:i/>
              </w:rPr>
              <w:t>Quad Booster Protection Operated Alarms</w:t>
            </w:r>
          </w:p>
        </w:tc>
        <w:tc>
          <w:tcPr>
            <w:tcW w:w="4261" w:type="dxa"/>
          </w:tcPr>
          <w:p w14:paraId="13A934E0" w14:textId="77777777" w:rsidR="00C366C4" w:rsidRDefault="00C366C4">
            <w:pPr>
              <w:pStyle w:val="BodyText"/>
              <w:keepNext/>
              <w:keepLines/>
              <w:jc w:val="both"/>
              <w:rPr>
                <w:i/>
              </w:rPr>
            </w:pPr>
            <w:r>
              <w:rPr>
                <w:i/>
              </w:rPr>
              <w:t>Quad Booster Protection/ Cooling Faulty Alarms</w:t>
            </w:r>
          </w:p>
        </w:tc>
      </w:tr>
      <w:tr w:rsidR="00C366C4" w14:paraId="46DC3296" w14:textId="77777777">
        <w:tc>
          <w:tcPr>
            <w:tcW w:w="4261" w:type="dxa"/>
          </w:tcPr>
          <w:p w14:paraId="0007483C" w14:textId="77777777" w:rsidR="00C366C4" w:rsidRDefault="00C366C4">
            <w:pPr>
              <w:pStyle w:val="BodyText"/>
              <w:keepNext/>
              <w:keepLines/>
              <w:jc w:val="both"/>
              <w:rPr>
                <w:i/>
              </w:rPr>
            </w:pPr>
            <w:r>
              <w:rPr>
                <w:i/>
              </w:rPr>
              <w:t>Reactive Compensation Protection Operated Alarms</w:t>
            </w:r>
          </w:p>
        </w:tc>
        <w:tc>
          <w:tcPr>
            <w:tcW w:w="4261" w:type="dxa"/>
          </w:tcPr>
          <w:p w14:paraId="326AD0E2" w14:textId="77777777" w:rsidR="00C366C4" w:rsidRDefault="00C366C4">
            <w:pPr>
              <w:pStyle w:val="BodyText"/>
              <w:keepNext/>
              <w:keepLines/>
              <w:jc w:val="both"/>
              <w:rPr>
                <w:i/>
              </w:rPr>
            </w:pPr>
            <w:r>
              <w:rPr>
                <w:i/>
              </w:rPr>
              <w:t>Reactor Protection/ Cooling Faulty Alarms</w:t>
            </w:r>
          </w:p>
        </w:tc>
      </w:tr>
      <w:tr w:rsidR="00C366C4" w14:paraId="20EE4232" w14:textId="77777777">
        <w:tc>
          <w:tcPr>
            <w:tcW w:w="4261" w:type="dxa"/>
          </w:tcPr>
          <w:p w14:paraId="088D8CB9" w14:textId="77777777" w:rsidR="00C366C4" w:rsidRDefault="00C366C4">
            <w:pPr>
              <w:pStyle w:val="BodyText"/>
              <w:keepNext/>
              <w:keepLines/>
              <w:jc w:val="both"/>
              <w:rPr>
                <w:i/>
              </w:rPr>
            </w:pPr>
            <w:r>
              <w:rPr>
                <w:i/>
              </w:rPr>
              <w:t>Trip Relay Operated Alarms</w:t>
            </w:r>
          </w:p>
          <w:p w14:paraId="395C3BB9" w14:textId="77777777" w:rsidR="00C366C4" w:rsidRDefault="00C366C4">
            <w:pPr>
              <w:pStyle w:val="BodyText"/>
              <w:keepNext/>
              <w:keepLines/>
              <w:jc w:val="both"/>
              <w:rPr>
                <w:i/>
              </w:rPr>
            </w:pPr>
          </w:p>
        </w:tc>
        <w:tc>
          <w:tcPr>
            <w:tcW w:w="4261" w:type="dxa"/>
          </w:tcPr>
          <w:p w14:paraId="226BE99F" w14:textId="77777777" w:rsidR="00C366C4" w:rsidRDefault="00C366C4">
            <w:pPr>
              <w:pStyle w:val="BodyText"/>
              <w:keepNext/>
              <w:keepLines/>
              <w:jc w:val="both"/>
              <w:rPr>
                <w:i/>
              </w:rPr>
            </w:pPr>
            <w:r>
              <w:rPr>
                <w:i/>
              </w:rPr>
              <w:t xml:space="preserve">Trip circuit Faulty Alarms </w:t>
            </w:r>
          </w:p>
        </w:tc>
      </w:tr>
      <w:tr w:rsidR="00C366C4" w14:paraId="4ACF366E" w14:textId="77777777">
        <w:tc>
          <w:tcPr>
            <w:tcW w:w="4261" w:type="dxa"/>
          </w:tcPr>
          <w:p w14:paraId="6F6E2BF0" w14:textId="77777777" w:rsidR="00C366C4" w:rsidRDefault="00C366C4">
            <w:pPr>
              <w:pStyle w:val="BodyText"/>
              <w:keepNext/>
              <w:keepLines/>
              <w:jc w:val="both"/>
              <w:rPr>
                <w:i/>
              </w:rPr>
            </w:pPr>
            <w:r>
              <w:rPr>
                <w:i/>
              </w:rPr>
              <w:t>Circuit Main Protection Operated</w:t>
            </w:r>
          </w:p>
          <w:p w14:paraId="709883BB" w14:textId="77777777" w:rsidR="00C366C4" w:rsidRDefault="00C366C4">
            <w:pPr>
              <w:pStyle w:val="BodyText"/>
              <w:keepNext/>
              <w:keepLines/>
              <w:jc w:val="both"/>
              <w:rPr>
                <w:i/>
              </w:rPr>
            </w:pPr>
          </w:p>
        </w:tc>
        <w:tc>
          <w:tcPr>
            <w:tcW w:w="4261" w:type="dxa"/>
          </w:tcPr>
          <w:p w14:paraId="26028C5B" w14:textId="77777777" w:rsidR="00C366C4" w:rsidRDefault="00C366C4">
            <w:pPr>
              <w:pStyle w:val="BodyText"/>
              <w:keepNext/>
              <w:keepLines/>
              <w:jc w:val="both"/>
              <w:rPr>
                <w:i/>
              </w:rPr>
            </w:pPr>
            <w:r>
              <w:rPr>
                <w:i/>
              </w:rPr>
              <w:t>Circuit Main Protection Faulty Alarms</w:t>
            </w:r>
          </w:p>
        </w:tc>
      </w:tr>
      <w:tr w:rsidR="00C366C4" w14:paraId="571D6EBB" w14:textId="77777777">
        <w:tc>
          <w:tcPr>
            <w:tcW w:w="4261" w:type="dxa"/>
          </w:tcPr>
          <w:p w14:paraId="0A67FCB8" w14:textId="77777777" w:rsidR="00C366C4" w:rsidRDefault="00C366C4">
            <w:pPr>
              <w:pStyle w:val="BodyText"/>
              <w:keepNext/>
              <w:keepLines/>
              <w:jc w:val="both"/>
              <w:rPr>
                <w:i/>
              </w:rPr>
            </w:pPr>
            <w:r>
              <w:rPr>
                <w:i/>
              </w:rPr>
              <w:t>Circuit Back up Protection Operated</w:t>
            </w:r>
          </w:p>
          <w:p w14:paraId="5256E1C1" w14:textId="77777777" w:rsidR="00C366C4" w:rsidRDefault="00C366C4">
            <w:pPr>
              <w:pStyle w:val="BodyText"/>
              <w:keepNext/>
              <w:keepLines/>
              <w:jc w:val="both"/>
              <w:rPr>
                <w:i/>
              </w:rPr>
            </w:pPr>
          </w:p>
        </w:tc>
        <w:tc>
          <w:tcPr>
            <w:tcW w:w="4261" w:type="dxa"/>
          </w:tcPr>
          <w:p w14:paraId="6A1F8AD1" w14:textId="77777777" w:rsidR="00C366C4" w:rsidRDefault="00C366C4">
            <w:pPr>
              <w:pStyle w:val="BodyText"/>
              <w:keepNext/>
              <w:keepLines/>
              <w:jc w:val="both"/>
              <w:rPr>
                <w:i/>
              </w:rPr>
            </w:pPr>
            <w:r>
              <w:rPr>
                <w:i/>
              </w:rPr>
              <w:t>Circuit breaker Operating / Insulating medium  pressure Alarms</w:t>
            </w:r>
          </w:p>
        </w:tc>
      </w:tr>
      <w:tr w:rsidR="00C366C4" w14:paraId="687CD212" w14:textId="77777777">
        <w:tc>
          <w:tcPr>
            <w:tcW w:w="4261" w:type="dxa"/>
          </w:tcPr>
          <w:p w14:paraId="1F2DF0F9" w14:textId="77777777" w:rsidR="00C366C4" w:rsidRDefault="00C366C4">
            <w:pPr>
              <w:pStyle w:val="BodyText"/>
              <w:keepNext/>
              <w:keepLines/>
              <w:jc w:val="both"/>
              <w:rPr>
                <w:i/>
              </w:rPr>
            </w:pPr>
            <w:r>
              <w:rPr>
                <w:i/>
              </w:rPr>
              <w:t>Inter trip Receive  Alarms</w:t>
            </w:r>
          </w:p>
          <w:p w14:paraId="40824FA8" w14:textId="77777777" w:rsidR="00C366C4" w:rsidRDefault="00C366C4">
            <w:pPr>
              <w:pStyle w:val="BodyText"/>
              <w:keepNext/>
              <w:keepLines/>
              <w:jc w:val="both"/>
              <w:rPr>
                <w:i/>
              </w:rPr>
            </w:pPr>
          </w:p>
        </w:tc>
        <w:tc>
          <w:tcPr>
            <w:tcW w:w="4261" w:type="dxa"/>
          </w:tcPr>
          <w:p w14:paraId="6236B9A5" w14:textId="77777777" w:rsidR="00C366C4" w:rsidRDefault="00C366C4">
            <w:pPr>
              <w:pStyle w:val="BodyText"/>
              <w:keepNext/>
              <w:keepLines/>
              <w:jc w:val="both"/>
              <w:rPr>
                <w:i/>
              </w:rPr>
            </w:pPr>
            <w:r>
              <w:rPr>
                <w:i/>
              </w:rPr>
              <w:t>Inter trip Faulty Alarms</w:t>
            </w:r>
          </w:p>
        </w:tc>
      </w:tr>
      <w:tr w:rsidR="00C366C4" w14:paraId="15E503BD" w14:textId="77777777">
        <w:tc>
          <w:tcPr>
            <w:tcW w:w="4261" w:type="dxa"/>
          </w:tcPr>
          <w:p w14:paraId="1793E24B" w14:textId="77777777" w:rsidR="00C366C4" w:rsidRDefault="00C366C4">
            <w:pPr>
              <w:pStyle w:val="BodyText"/>
              <w:keepNext/>
              <w:keepLines/>
              <w:jc w:val="both"/>
              <w:rPr>
                <w:i/>
              </w:rPr>
            </w:pPr>
            <w:r>
              <w:rPr>
                <w:i/>
              </w:rPr>
              <w:t xml:space="preserve"> </w:t>
            </w:r>
          </w:p>
          <w:p w14:paraId="1F5D245A" w14:textId="77777777" w:rsidR="00C366C4" w:rsidRDefault="00C366C4">
            <w:pPr>
              <w:pStyle w:val="BodyText"/>
              <w:keepNext/>
              <w:keepLines/>
              <w:jc w:val="both"/>
              <w:rPr>
                <w:i/>
              </w:rPr>
            </w:pPr>
          </w:p>
        </w:tc>
        <w:tc>
          <w:tcPr>
            <w:tcW w:w="4261" w:type="dxa"/>
          </w:tcPr>
          <w:p w14:paraId="534840A6" w14:textId="77777777" w:rsidR="00C366C4" w:rsidRDefault="00C366C4">
            <w:pPr>
              <w:pStyle w:val="BodyText"/>
              <w:keepNext/>
              <w:keepLines/>
              <w:jc w:val="both"/>
              <w:rPr>
                <w:i/>
              </w:rPr>
            </w:pPr>
            <w:r>
              <w:rPr>
                <w:i/>
              </w:rPr>
              <w:t>Protection Signalling Faulty Alarms</w:t>
            </w:r>
          </w:p>
        </w:tc>
      </w:tr>
      <w:tr w:rsidR="00C366C4" w14:paraId="40751923" w14:textId="77777777">
        <w:tc>
          <w:tcPr>
            <w:tcW w:w="4261" w:type="dxa"/>
          </w:tcPr>
          <w:p w14:paraId="0DCD1E90" w14:textId="77777777" w:rsidR="00C366C4" w:rsidRDefault="00C366C4">
            <w:pPr>
              <w:pStyle w:val="BodyText"/>
              <w:keepNext/>
              <w:keepLines/>
              <w:jc w:val="both"/>
              <w:rPr>
                <w:i/>
              </w:rPr>
            </w:pPr>
            <w:r>
              <w:rPr>
                <w:i/>
              </w:rPr>
              <w:t xml:space="preserve">DAR Sequence / In Progress/ Operated/ </w:t>
            </w:r>
          </w:p>
          <w:p w14:paraId="111A36EF" w14:textId="77777777" w:rsidR="00C366C4" w:rsidRDefault="00C366C4">
            <w:pPr>
              <w:pStyle w:val="BodyText"/>
              <w:keepNext/>
              <w:keepLines/>
              <w:jc w:val="both"/>
              <w:rPr>
                <w:i/>
              </w:rPr>
            </w:pPr>
            <w:r>
              <w:rPr>
                <w:i/>
              </w:rPr>
              <w:t>Reset/ Incomplete / Locked out Alarms</w:t>
            </w:r>
          </w:p>
        </w:tc>
        <w:tc>
          <w:tcPr>
            <w:tcW w:w="4261" w:type="dxa"/>
          </w:tcPr>
          <w:p w14:paraId="35BA2047" w14:textId="77777777" w:rsidR="00C366C4" w:rsidRDefault="00C366C4">
            <w:pPr>
              <w:pStyle w:val="BodyText"/>
              <w:keepNext/>
              <w:keepLines/>
              <w:jc w:val="both"/>
              <w:rPr>
                <w:i/>
              </w:rPr>
            </w:pPr>
            <w:r>
              <w:rPr>
                <w:i/>
              </w:rPr>
              <w:t>DAR  Scheme Faulty Alarms</w:t>
            </w:r>
          </w:p>
        </w:tc>
      </w:tr>
      <w:tr w:rsidR="00C366C4" w14:paraId="066B33D2" w14:textId="77777777">
        <w:tc>
          <w:tcPr>
            <w:tcW w:w="4261" w:type="dxa"/>
          </w:tcPr>
          <w:p w14:paraId="67522948" w14:textId="77777777" w:rsidR="00C366C4" w:rsidRDefault="00C366C4">
            <w:pPr>
              <w:pStyle w:val="BodyText"/>
              <w:keepNext/>
              <w:keepLines/>
              <w:jc w:val="both"/>
              <w:rPr>
                <w:i/>
              </w:rPr>
            </w:pPr>
            <w:r>
              <w:rPr>
                <w:i/>
              </w:rPr>
              <w:t>Mesh Corner Protection Operated Alarms</w:t>
            </w:r>
          </w:p>
          <w:p w14:paraId="560699A1" w14:textId="77777777" w:rsidR="00C366C4" w:rsidRDefault="00C366C4">
            <w:pPr>
              <w:pStyle w:val="BodyText"/>
              <w:keepNext/>
              <w:keepLines/>
              <w:jc w:val="both"/>
              <w:rPr>
                <w:i/>
              </w:rPr>
            </w:pPr>
          </w:p>
        </w:tc>
        <w:tc>
          <w:tcPr>
            <w:tcW w:w="4261" w:type="dxa"/>
          </w:tcPr>
          <w:p w14:paraId="56409399" w14:textId="77777777" w:rsidR="00C366C4" w:rsidRDefault="00C366C4">
            <w:pPr>
              <w:pStyle w:val="BodyText"/>
              <w:keepNext/>
              <w:keepLines/>
              <w:jc w:val="both"/>
              <w:rPr>
                <w:i/>
              </w:rPr>
            </w:pPr>
            <w:r>
              <w:rPr>
                <w:i/>
              </w:rPr>
              <w:t>Mesh Corner Protection Faulty Alarms</w:t>
            </w:r>
          </w:p>
        </w:tc>
      </w:tr>
      <w:tr w:rsidR="00C366C4" w14:paraId="2DF73BDC" w14:textId="77777777">
        <w:tc>
          <w:tcPr>
            <w:tcW w:w="4261" w:type="dxa"/>
          </w:tcPr>
          <w:p w14:paraId="59AFAD98" w14:textId="77777777" w:rsidR="00C366C4" w:rsidRDefault="00C366C4">
            <w:pPr>
              <w:pStyle w:val="BodyText"/>
              <w:keepNext/>
              <w:keepLines/>
              <w:jc w:val="both"/>
              <w:rPr>
                <w:i/>
              </w:rPr>
            </w:pPr>
            <w:r>
              <w:rPr>
                <w:i/>
              </w:rPr>
              <w:t>Busbar Protection Operated Alarms</w:t>
            </w:r>
          </w:p>
          <w:p w14:paraId="43A383CC" w14:textId="77777777" w:rsidR="00C366C4" w:rsidRDefault="00C366C4">
            <w:pPr>
              <w:pStyle w:val="BodyText"/>
              <w:keepNext/>
              <w:keepLines/>
              <w:jc w:val="both"/>
              <w:rPr>
                <w:i/>
              </w:rPr>
            </w:pPr>
          </w:p>
        </w:tc>
        <w:tc>
          <w:tcPr>
            <w:tcW w:w="4261" w:type="dxa"/>
          </w:tcPr>
          <w:p w14:paraId="7304124E" w14:textId="77777777" w:rsidR="00C366C4" w:rsidRDefault="00C366C4">
            <w:pPr>
              <w:pStyle w:val="BodyText"/>
              <w:keepNext/>
              <w:keepLines/>
              <w:jc w:val="both"/>
              <w:rPr>
                <w:i/>
              </w:rPr>
            </w:pPr>
            <w:r>
              <w:rPr>
                <w:i/>
              </w:rPr>
              <w:t>Busbar Protection Faulty Alarms</w:t>
            </w:r>
          </w:p>
          <w:p w14:paraId="7E3F3B6F" w14:textId="77777777" w:rsidR="00C366C4" w:rsidRDefault="00C366C4">
            <w:pPr>
              <w:pStyle w:val="BodyText"/>
              <w:keepNext/>
              <w:keepLines/>
              <w:jc w:val="both"/>
              <w:rPr>
                <w:i/>
              </w:rPr>
            </w:pPr>
          </w:p>
          <w:p w14:paraId="5AD81054" w14:textId="77777777" w:rsidR="00C366C4" w:rsidRDefault="00C366C4">
            <w:pPr>
              <w:pStyle w:val="BodyText"/>
              <w:keepNext/>
              <w:keepLines/>
              <w:jc w:val="both"/>
              <w:rPr>
                <w:i/>
              </w:rPr>
            </w:pPr>
            <w:r>
              <w:rPr>
                <w:i/>
              </w:rPr>
              <w:t>Busbar Gas pressure Alarms</w:t>
            </w:r>
          </w:p>
        </w:tc>
      </w:tr>
      <w:tr w:rsidR="00C366C4" w14:paraId="6F66C936" w14:textId="77777777">
        <w:tc>
          <w:tcPr>
            <w:tcW w:w="4261" w:type="dxa"/>
          </w:tcPr>
          <w:p w14:paraId="00C03C7F" w14:textId="77777777" w:rsidR="00C366C4" w:rsidRDefault="00C366C4">
            <w:pPr>
              <w:pStyle w:val="BodyText"/>
              <w:keepNext/>
              <w:keepLines/>
              <w:jc w:val="both"/>
              <w:rPr>
                <w:i/>
              </w:rPr>
            </w:pPr>
            <w:r>
              <w:rPr>
                <w:i/>
              </w:rPr>
              <w:t>Cable Protection Operated Alarms</w:t>
            </w:r>
          </w:p>
        </w:tc>
        <w:tc>
          <w:tcPr>
            <w:tcW w:w="4261" w:type="dxa"/>
          </w:tcPr>
          <w:p w14:paraId="69DD71E2" w14:textId="77777777" w:rsidR="00C366C4" w:rsidRDefault="00C366C4">
            <w:pPr>
              <w:pStyle w:val="BodyText"/>
              <w:keepNext/>
              <w:keepLines/>
              <w:jc w:val="both"/>
              <w:rPr>
                <w:i/>
              </w:rPr>
            </w:pPr>
            <w:r>
              <w:rPr>
                <w:i/>
              </w:rPr>
              <w:t>Cable Pressure Alarms</w:t>
            </w:r>
          </w:p>
        </w:tc>
      </w:tr>
      <w:tr w:rsidR="00C366C4" w14:paraId="0FC18124" w14:textId="77777777">
        <w:tc>
          <w:tcPr>
            <w:tcW w:w="4261" w:type="dxa"/>
          </w:tcPr>
          <w:p w14:paraId="55420750" w14:textId="77777777" w:rsidR="00C366C4" w:rsidRDefault="00C366C4">
            <w:pPr>
              <w:pStyle w:val="BodyText"/>
              <w:keepNext/>
              <w:keepLines/>
              <w:jc w:val="both"/>
              <w:rPr>
                <w:i/>
              </w:rPr>
            </w:pPr>
          </w:p>
        </w:tc>
        <w:tc>
          <w:tcPr>
            <w:tcW w:w="4261" w:type="dxa"/>
          </w:tcPr>
          <w:p w14:paraId="611F7B13" w14:textId="77777777" w:rsidR="00C366C4" w:rsidRDefault="00C366C4" w:rsidP="009D5E28">
            <w:pPr>
              <w:pStyle w:val="BodyText"/>
              <w:keepNext/>
              <w:keepLines/>
              <w:jc w:val="both"/>
              <w:rPr>
                <w:i/>
              </w:rPr>
            </w:pPr>
          </w:p>
        </w:tc>
      </w:tr>
      <w:tr w:rsidR="00C366C4" w14:paraId="0B890C6D" w14:textId="77777777">
        <w:tc>
          <w:tcPr>
            <w:tcW w:w="4261" w:type="dxa"/>
          </w:tcPr>
          <w:p w14:paraId="0D83F183" w14:textId="77777777" w:rsidR="00C366C4" w:rsidRDefault="00C366C4">
            <w:pPr>
              <w:pStyle w:val="BodyText"/>
              <w:keepNext/>
              <w:keepLines/>
              <w:jc w:val="both"/>
              <w:rPr>
                <w:i/>
              </w:rPr>
            </w:pPr>
            <w:r>
              <w:rPr>
                <w:i/>
              </w:rPr>
              <w:t>Circuit Breaker  Fail / Interlocked Over current Operated Alarms</w:t>
            </w:r>
          </w:p>
          <w:p w14:paraId="19D4E13E" w14:textId="77777777" w:rsidR="00C366C4" w:rsidRDefault="00C366C4">
            <w:pPr>
              <w:pStyle w:val="BodyText"/>
              <w:keepNext/>
              <w:keepLines/>
              <w:jc w:val="both"/>
              <w:rPr>
                <w:i/>
              </w:rPr>
            </w:pPr>
          </w:p>
        </w:tc>
        <w:tc>
          <w:tcPr>
            <w:tcW w:w="4261" w:type="dxa"/>
          </w:tcPr>
          <w:p w14:paraId="16D1D946" w14:textId="77777777" w:rsidR="00C366C4" w:rsidRDefault="00C366C4">
            <w:pPr>
              <w:pStyle w:val="BodyText"/>
              <w:keepNext/>
              <w:keepLines/>
              <w:jc w:val="both"/>
              <w:rPr>
                <w:i/>
              </w:rPr>
            </w:pPr>
            <w:r>
              <w:rPr>
                <w:i/>
              </w:rPr>
              <w:t>Circuit Breaker Fail  / Interlocked Over current Faulty Alarms</w:t>
            </w:r>
          </w:p>
        </w:tc>
      </w:tr>
      <w:tr w:rsidR="00C366C4" w14:paraId="5E3BAA48" w14:textId="77777777">
        <w:tc>
          <w:tcPr>
            <w:tcW w:w="4261" w:type="dxa"/>
          </w:tcPr>
          <w:p w14:paraId="23AE7BB4" w14:textId="77777777" w:rsidR="00C366C4" w:rsidRDefault="00C366C4">
            <w:pPr>
              <w:pStyle w:val="BodyText"/>
              <w:keepNext/>
              <w:keepLines/>
              <w:jc w:val="both"/>
              <w:rPr>
                <w:i/>
              </w:rPr>
            </w:pPr>
          </w:p>
          <w:p w14:paraId="77CC7484" w14:textId="77777777" w:rsidR="00C366C4" w:rsidRDefault="00C366C4">
            <w:pPr>
              <w:pStyle w:val="BodyText"/>
              <w:keepNext/>
              <w:keepLines/>
              <w:jc w:val="both"/>
              <w:rPr>
                <w:i/>
              </w:rPr>
            </w:pPr>
          </w:p>
        </w:tc>
        <w:tc>
          <w:tcPr>
            <w:tcW w:w="4261" w:type="dxa"/>
          </w:tcPr>
          <w:p w14:paraId="799EDAC5" w14:textId="77777777" w:rsidR="00C366C4" w:rsidRDefault="00C366C4">
            <w:pPr>
              <w:pStyle w:val="BodyText"/>
              <w:keepNext/>
              <w:keepLines/>
              <w:jc w:val="both"/>
              <w:rPr>
                <w:i/>
              </w:rPr>
            </w:pPr>
            <w:r>
              <w:rPr>
                <w:i/>
              </w:rPr>
              <w:t>Circuit Breaker / Switch Disconnector Trip and Close lockout Alarms</w:t>
            </w:r>
          </w:p>
        </w:tc>
      </w:tr>
    </w:tbl>
    <w:p w14:paraId="32006998" w14:textId="77777777" w:rsidR="00C366C4" w:rsidRDefault="00C366C4">
      <w:pPr>
        <w:pStyle w:val="BodyText"/>
        <w:keepNext/>
        <w:keepLines/>
        <w:ind w:left="0"/>
        <w:jc w:val="both"/>
        <w:rPr>
          <w:i/>
        </w:rPr>
      </w:pPr>
    </w:p>
    <w:p w14:paraId="54DFB31A" w14:textId="77777777" w:rsidR="00C366C4" w:rsidRDefault="00C366C4">
      <w:pPr>
        <w:pStyle w:val="BodyText"/>
        <w:keepNext/>
        <w:keepLines/>
        <w:ind w:left="0"/>
        <w:jc w:val="both"/>
        <w:rPr>
          <w:i/>
        </w:rPr>
      </w:pPr>
    </w:p>
    <w:p w14:paraId="24E6BFD8" w14:textId="77777777" w:rsidR="00C366C4" w:rsidRDefault="00C366C4">
      <w:pPr>
        <w:keepNext/>
        <w:keepLines/>
        <w:jc w:val="both"/>
        <w:sectPr w:rsidR="00C366C4">
          <w:pgSz w:w="11906" w:h="16838"/>
          <w:pgMar w:top="1440" w:right="1800" w:bottom="1440" w:left="1800" w:header="720" w:footer="720" w:gutter="0"/>
          <w:cols w:space="720"/>
        </w:sectPr>
      </w:pPr>
    </w:p>
    <w:p w14:paraId="435A7B50" w14:textId="77777777" w:rsidR="00C366C4" w:rsidRDefault="00C366C4">
      <w:pPr>
        <w:pStyle w:val="Heading2"/>
        <w:keepLines/>
        <w:numPr>
          <w:ilvl w:val="0"/>
          <w:numId w:val="0"/>
        </w:numPr>
        <w:jc w:val="both"/>
      </w:pPr>
      <w:r>
        <w:lastRenderedPageBreak/>
        <w:t xml:space="preserve"> B2</w:t>
      </w:r>
      <w:r>
        <w:tab/>
        <w:t>Digital Status Indications Requirement</w:t>
      </w:r>
    </w:p>
    <w:p w14:paraId="01398E99" w14:textId="77777777" w:rsidR="00C366C4" w:rsidRDefault="00C366C4">
      <w:pPr>
        <w:pStyle w:val="BodyText"/>
        <w:keepNext/>
        <w:keepLines/>
        <w:jc w:val="both"/>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C366C4" w14:paraId="7CE2B422" w14:textId="77777777">
        <w:tc>
          <w:tcPr>
            <w:tcW w:w="2840" w:type="dxa"/>
          </w:tcPr>
          <w:p w14:paraId="18203197" w14:textId="77777777" w:rsidR="00C366C4" w:rsidRDefault="00C366C4">
            <w:pPr>
              <w:pStyle w:val="BodyText"/>
              <w:keepNext/>
              <w:keepLines/>
              <w:jc w:val="both"/>
              <w:rPr>
                <w:b/>
                <w:i/>
              </w:rPr>
            </w:pPr>
            <w:r>
              <w:rPr>
                <w:b/>
                <w:i/>
              </w:rPr>
              <w:t>Plant/ Apparatus /Equipment</w:t>
            </w:r>
          </w:p>
        </w:tc>
        <w:tc>
          <w:tcPr>
            <w:tcW w:w="2840" w:type="dxa"/>
          </w:tcPr>
          <w:p w14:paraId="261B3591" w14:textId="77777777" w:rsidR="00C366C4" w:rsidRDefault="00C366C4">
            <w:pPr>
              <w:pStyle w:val="BodyText"/>
              <w:keepNext/>
              <w:keepLines/>
              <w:jc w:val="both"/>
              <w:rPr>
                <w:b/>
                <w:i/>
              </w:rPr>
            </w:pPr>
            <w:r>
              <w:rPr>
                <w:b/>
                <w:i/>
              </w:rPr>
              <w:t>Status Indication</w:t>
            </w:r>
          </w:p>
        </w:tc>
      </w:tr>
      <w:tr w:rsidR="00C366C4" w14:paraId="2BED44A7" w14:textId="77777777">
        <w:tc>
          <w:tcPr>
            <w:tcW w:w="2840" w:type="dxa"/>
          </w:tcPr>
          <w:p w14:paraId="2025643E" w14:textId="77777777" w:rsidR="00C366C4" w:rsidRDefault="00C366C4">
            <w:pPr>
              <w:pStyle w:val="BodyText"/>
              <w:keepNext/>
              <w:keepLines/>
              <w:jc w:val="both"/>
              <w:rPr>
                <w:i/>
              </w:rPr>
            </w:pPr>
            <w:r>
              <w:rPr>
                <w:i/>
              </w:rPr>
              <w:t>Circuit Breaker</w:t>
            </w:r>
          </w:p>
        </w:tc>
        <w:tc>
          <w:tcPr>
            <w:tcW w:w="2840" w:type="dxa"/>
          </w:tcPr>
          <w:p w14:paraId="55835F56" w14:textId="77777777" w:rsidR="00C366C4" w:rsidRDefault="00C366C4">
            <w:pPr>
              <w:pStyle w:val="BodyText"/>
              <w:keepNext/>
              <w:keepLines/>
              <w:jc w:val="both"/>
              <w:rPr>
                <w:i/>
              </w:rPr>
            </w:pPr>
            <w:r>
              <w:rPr>
                <w:i/>
              </w:rPr>
              <w:t>Open / Closed / DBI</w:t>
            </w:r>
          </w:p>
        </w:tc>
      </w:tr>
      <w:tr w:rsidR="00C366C4" w14:paraId="225E0062" w14:textId="77777777">
        <w:tc>
          <w:tcPr>
            <w:tcW w:w="2840" w:type="dxa"/>
          </w:tcPr>
          <w:p w14:paraId="486F8F69" w14:textId="77777777" w:rsidR="00C366C4" w:rsidRDefault="00C366C4">
            <w:pPr>
              <w:pStyle w:val="BodyText"/>
              <w:keepNext/>
              <w:keepLines/>
              <w:jc w:val="both"/>
              <w:rPr>
                <w:i/>
              </w:rPr>
            </w:pPr>
            <w:r>
              <w:rPr>
                <w:i/>
              </w:rPr>
              <w:t>Isolator</w:t>
            </w:r>
          </w:p>
        </w:tc>
        <w:tc>
          <w:tcPr>
            <w:tcW w:w="2840" w:type="dxa"/>
          </w:tcPr>
          <w:p w14:paraId="7ADD99B0" w14:textId="77777777" w:rsidR="00C366C4" w:rsidRDefault="00C366C4">
            <w:pPr>
              <w:pStyle w:val="BodyText"/>
              <w:keepNext/>
              <w:keepLines/>
              <w:jc w:val="both"/>
              <w:rPr>
                <w:i/>
              </w:rPr>
            </w:pPr>
            <w:r>
              <w:rPr>
                <w:i/>
              </w:rPr>
              <w:t>Open / Closed / DBI</w:t>
            </w:r>
          </w:p>
        </w:tc>
      </w:tr>
      <w:tr w:rsidR="00C366C4" w14:paraId="03308D9D" w14:textId="77777777">
        <w:tc>
          <w:tcPr>
            <w:tcW w:w="2840" w:type="dxa"/>
          </w:tcPr>
          <w:p w14:paraId="0B41646E" w14:textId="77777777" w:rsidR="00C366C4" w:rsidRDefault="00C366C4">
            <w:pPr>
              <w:pStyle w:val="BodyText"/>
              <w:keepNext/>
              <w:keepLines/>
              <w:jc w:val="both"/>
              <w:rPr>
                <w:i/>
              </w:rPr>
            </w:pPr>
            <w:r>
              <w:rPr>
                <w:i/>
              </w:rPr>
              <w:t>Switch disconnector / Isolator</w:t>
            </w:r>
          </w:p>
        </w:tc>
        <w:tc>
          <w:tcPr>
            <w:tcW w:w="2840" w:type="dxa"/>
          </w:tcPr>
          <w:p w14:paraId="66B6859C" w14:textId="77777777" w:rsidR="00C366C4" w:rsidRDefault="00C366C4">
            <w:pPr>
              <w:pStyle w:val="BodyText"/>
              <w:keepNext/>
              <w:keepLines/>
              <w:jc w:val="both"/>
              <w:rPr>
                <w:i/>
              </w:rPr>
            </w:pPr>
            <w:r>
              <w:rPr>
                <w:i/>
              </w:rPr>
              <w:t xml:space="preserve">Open / Closed / DBI </w:t>
            </w:r>
          </w:p>
        </w:tc>
      </w:tr>
      <w:tr w:rsidR="00C366C4" w14:paraId="507029D7" w14:textId="77777777">
        <w:tc>
          <w:tcPr>
            <w:tcW w:w="2840" w:type="dxa"/>
          </w:tcPr>
          <w:p w14:paraId="78B56EA3" w14:textId="77777777" w:rsidR="00C366C4" w:rsidRDefault="00C366C4">
            <w:pPr>
              <w:pStyle w:val="BodyText"/>
              <w:keepNext/>
              <w:keepLines/>
              <w:jc w:val="both"/>
              <w:rPr>
                <w:i/>
              </w:rPr>
            </w:pPr>
            <w:r>
              <w:rPr>
                <w:i/>
              </w:rPr>
              <w:t>Protection Equipment</w:t>
            </w:r>
          </w:p>
        </w:tc>
        <w:tc>
          <w:tcPr>
            <w:tcW w:w="2840" w:type="dxa"/>
          </w:tcPr>
          <w:p w14:paraId="636262AB" w14:textId="77777777" w:rsidR="00C366C4" w:rsidRDefault="00C366C4">
            <w:pPr>
              <w:pStyle w:val="BodyText"/>
              <w:keepNext/>
              <w:keepLines/>
              <w:jc w:val="both"/>
              <w:rPr>
                <w:i/>
              </w:rPr>
            </w:pPr>
            <w:r>
              <w:rPr>
                <w:i/>
              </w:rPr>
              <w:t>In / Out</w:t>
            </w:r>
          </w:p>
        </w:tc>
      </w:tr>
      <w:tr w:rsidR="00C366C4" w14:paraId="36C34AB0" w14:textId="77777777">
        <w:tc>
          <w:tcPr>
            <w:tcW w:w="2840" w:type="dxa"/>
          </w:tcPr>
          <w:p w14:paraId="7A01F046" w14:textId="77777777" w:rsidR="00C366C4" w:rsidRDefault="00C366C4">
            <w:pPr>
              <w:pStyle w:val="BodyText"/>
              <w:keepNext/>
              <w:keepLines/>
              <w:jc w:val="both"/>
              <w:rPr>
                <w:i/>
              </w:rPr>
            </w:pPr>
            <w:r>
              <w:rPr>
                <w:i/>
              </w:rPr>
              <w:t>DAR Equipment/ schemes</w:t>
            </w:r>
          </w:p>
        </w:tc>
        <w:tc>
          <w:tcPr>
            <w:tcW w:w="2840" w:type="dxa"/>
          </w:tcPr>
          <w:p w14:paraId="376B9F19" w14:textId="77777777" w:rsidR="00C366C4" w:rsidRDefault="00C366C4">
            <w:pPr>
              <w:pStyle w:val="BodyText"/>
              <w:keepNext/>
              <w:keepLines/>
              <w:jc w:val="both"/>
              <w:rPr>
                <w:i/>
              </w:rPr>
            </w:pPr>
            <w:r>
              <w:rPr>
                <w:i/>
              </w:rPr>
              <w:t>In / Out</w:t>
            </w:r>
          </w:p>
        </w:tc>
      </w:tr>
      <w:tr w:rsidR="00C366C4" w14:paraId="64C258A5" w14:textId="77777777">
        <w:tc>
          <w:tcPr>
            <w:tcW w:w="2840" w:type="dxa"/>
          </w:tcPr>
          <w:p w14:paraId="7D151C26" w14:textId="77777777" w:rsidR="00C366C4" w:rsidRDefault="00C366C4">
            <w:pPr>
              <w:pStyle w:val="BodyText"/>
              <w:keepNext/>
              <w:keepLines/>
              <w:jc w:val="both"/>
              <w:rPr>
                <w:i/>
              </w:rPr>
            </w:pPr>
            <w:r>
              <w:rPr>
                <w:i/>
              </w:rPr>
              <w:t>Auto Switching  Schemes</w:t>
            </w:r>
          </w:p>
        </w:tc>
        <w:tc>
          <w:tcPr>
            <w:tcW w:w="2840" w:type="dxa"/>
          </w:tcPr>
          <w:p w14:paraId="2DE5D252" w14:textId="77777777" w:rsidR="00C366C4" w:rsidRDefault="00C366C4">
            <w:pPr>
              <w:pStyle w:val="BodyText"/>
              <w:keepNext/>
              <w:keepLines/>
              <w:jc w:val="both"/>
              <w:rPr>
                <w:i/>
              </w:rPr>
            </w:pPr>
            <w:r>
              <w:rPr>
                <w:i/>
              </w:rPr>
              <w:t>In/ Out and Selections</w:t>
            </w:r>
          </w:p>
        </w:tc>
      </w:tr>
      <w:tr w:rsidR="00C366C4" w14:paraId="7FDA6EF7" w14:textId="77777777">
        <w:tc>
          <w:tcPr>
            <w:tcW w:w="2840" w:type="dxa"/>
          </w:tcPr>
          <w:p w14:paraId="0ECFAF60" w14:textId="77777777" w:rsidR="00C366C4" w:rsidRDefault="00C366C4">
            <w:pPr>
              <w:pStyle w:val="BodyText"/>
              <w:keepNext/>
              <w:keepLines/>
              <w:jc w:val="both"/>
              <w:rPr>
                <w:i/>
              </w:rPr>
            </w:pPr>
            <w:r>
              <w:rPr>
                <w:i/>
              </w:rPr>
              <w:t>Demand/System/Generator tripping schemes</w:t>
            </w:r>
          </w:p>
        </w:tc>
        <w:tc>
          <w:tcPr>
            <w:tcW w:w="2840" w:type="dxa"/>
          </w:tcPr>
          <w:p w14:paraId="5087ABE6" w14:textId="77777777" w:rsidR="00C366C4" w:rsidRDefault="00C366C4">
            <w:pPr>
              <w:pStyle w:val="BodyText"/>
              <w:keepNext/>
              <w:keepLines/>
              <w:jc w:val="both"/>
              <w:rPr>
                <w:i/>
              </w:rPr>
            </w:pPr>
            <w:r>
              <w:rPr>
                <w:i/>
              </w:rPr>
              <w:t>In / Out  and Selections</w:t>
            </w:r>
          </w:p>
        </w:tc>
      </w:tr>
      <w:tr w:rsidR="00C366C4" w14:paraId="1DD841AB" w14:textId="77777777">
        <w:tc>
          <w:tcPr>
            <w:tcW w:w="2840" w:type="dxa"/>
          </w:tcPr>
          <w:p w14:paraId="79E006D1" w14:textId="77777777" w:rsidR="00C366C4" w:rsidRDefault="00C366C4">
            <w:pPr>
              <w:pStyle w:val="BodyText"/>
              <w:keepNext/>
              <w:keepLines/>
              <w:jc w:val="both"/>
              <w:rPr>
                <w:i/>
              </w:rPr>
            </w:pPr>
            <w:r>
              <w:rPr>
                <w:i/>
              </w:rPr>
              <w:t xml:space="preserve">Fault thrower / ferro-resonance earth switch </w:t>
            </w:r>
          </w:p>
        </w:tc>
        <w:tc>
          <w:tcPr>
            <w:tcW w:w="2840" w:type="dxa"/>
          </w:tcPr>
          <w:p w14:paraId="22728154" w14:textId="77777777" w:rsidR="00C366C4" w:rsidRDefault="00C366C4">
            <w:pPr>
              <w:pStyle w:val="BodyText"/>
              <w:keepNext/>
              <w:keepLines/>
              <w:jc w:val="both"/>
              <w:rPr>
                <w:i/>
              </w:rPr>
            </w:pPr>
            <w:r>
              <w:rPr>
                <w:i/>
              </w:rPr>
              <w:t xml:space="preserve">Open / Closed (where available) </w:t>
            </w:r>
          </w:p>
        </w:tc>
      </w:tr>
      <w:tr w:rsidR="00C366C4" w14:paraId="6B55F6BE" w14:textId="77777777">
        <w:tc>
          <w:tcPr>
            <w:tcW w:w="2840" w:type="dxa"/>
          </w:tcPr>
          <w:p w14:paraId="0C5C01E9" w14:textId="77777777" w:rsidR="00C366C4" w:rsidRDefault="00C366C4">
            <w:pPr>
              <w:pStyle w:val="BodyText"/>
              <w:keepNext/>
              <w:keepLines/>
              <w:jc w:val="both"/>
              <w:rPr>
                <w:i/>
              </w:rPr>
            </w:pPr>
            <w:r>
              <w:rPr>
                <w:i/>
              </w:rPr>
              <w:t xml:space="preserve">Blocking   </w:t>
            </w:r>
          </w:p>
        </w:tc>
        <w:tc>
          <w:tcPr>
            <w:tcW w:w="2840" w:type="dxa"/>
          </w:tcPr>
          <w:p w14:paraId="40C1F161" w14:textId="77777777" w:rsidR="00C366C4" w:rsidRDefault="00C366C4">
            <w:pPr>
              <w:pStyle w:val="BodyText"/>
              <w:keepNext/>
              <w:keepLines/>
              <w:jc w:val="both"/>
              <w:rPr>
                <w:i/>
              </w:rPr>
            </w:pPr>
            <w:r>
              <w:rPr>
                <w:i/>
              </w:rPr>
              <w:t>In / Out</w:t>
            </w:r>
          </w:p>
        </w:tc>
      </w:tr>
      <w:tr w:rsidR="00C366C4" w14:paraId="08714DE9" w14:textId="77777777">
        <w:tc>
          <w:tcPr>
            <w:tcW w:w="2840" w:type="dxa"/>
          </w:tcPr>
          <w:p w14:paraId="5BE7D56D" w14:textId="77777777" w:rsidR="00C366C4" w:rsidRDefault="00C366C4">
            <w:pPr>
              <w:pStyle w:val="BodyText"/>
              <w:keepNext/>
              <w:keepLines/>
              <w:jc w:val="both"/>
              <w:rPr>
                <w:i/>
              </w:rPr>
            </w:pPr>
            <w:r>
              <w:rPr>
                <w:i/>
              </w:rPr>
              <w:t>Ferro-resonance scheme</w:t>
            </w:r>
          </w:p>
        </w:tc>
        <w:tc>
          <w:tcPr>
            <w:tcW w:w="2840" w:type="dxa"/>
          </w:tcPr>
          <w:p w14:paraId="67F3A0EB" w14:textId="77777777" w:rsidR="00C366C4" w:rsidRDefault="00C366C4">
            <w:pPr>
              <w:pStyle w:val="BodyText"/>
              <w:keepNext/>
              <w:keepLines/>
              <w:jc w:val="both"/>
              <w:rPr>
                <w:i/>
              </w:rPr>
            </w:pPr>
            <w:r>
              <w:rPr>
                <w:i/>
              </w:rPr>
              <w:t>In/ Out</w:t>
            </w:r>
          </w:p>
        </w:tc>
      </w:tr>
      <w:tr w:rsidR="00C366C4" w14:paraId="75835F50" w14:textId="77777777">
        <w:tc>
          <w:tcPr>
            <w:tcW w:w="2840" w:type="dxa"/>
          </w:tcPr>
          <w:p w14:paraId="7DC6A4C1" w14:textId="77777777" w:rsidR="00C366C4" w:rsidRDefault="00C366C4">
            <w:pPr>
              <w:pStyle w:val="BodyText"/>
              <w:keepNext/>
              <w:keepLines/>
              <w:jc w:val="both"/>
              <w:rPr>
                <w:i/>
              </w:rPr>
            </w:pPr>
            <w:r>
              <w:rPr>
                <w:i/>
              </w:rPr>
              <w:t xml:space="preserve">Zone 2 </w:t>
            </w:r>
            <w:proofErr w:type="gramStart"/>
            <w:r>
              <w:rPr>
                <w:i/>
              </w:rPr>
              <w:t>over ride</w:t>
            </w:r>
            <w:proofErr w:type="gramEnd"/>
          </w:p>
        </w:tc>
        <w:tc>
          <w:tcPr>
            <w:tcW w:w="2840" w:type="dxa"/>
          </w:tcPr>
          <w:p w14:paraId="48AB7A65" w14:textId="77777777" w:rsidR="00C366C4" w:rsidRDefault="00C366C4">
            <w:pPr>
              <w:pStyle w:val="BodyText"/>
              <w:keepNext/>
              <w:keepLines/>
              <w:jc w:val="both"/>
              <w:rPr>
                <w:i/>
              </w:rPr>
            </w:pPr>
            <w:r>
              <w:rPr>
                <w:i/>
              </w:rPr>
              <w:t>In / Out</w:t>
            </w:r>
          </w:p>
        </w:tc>
      </w:tr>
      <w:tr w:rsidR="00C366C4" w14:paraId="33FBF16B" w14:textId="77777777">
        <w:tc>
          <w:tcPr>
            <w:tcW w:w="2840" w:type="dxa"/>
          </w:tcPr>
          <w:p w14:paraId="4BEC6C1C" w14:textId="77777777" w:rsidR="00C366C4" w:rsidRDefault="00C366C4">
            <w:pPr>
              <w:pStyle w:val="BodyText"/>
              <w:keepNext/>
              <w:keepLines/>
              <w:jc w:val="both"/>
              <w:rPr>
                <w:i/>
              </w:rPr>
            </w:pPr>
            <w:r>
              <w:rPr>
                <w:i/>
              </w:rPr>
              <w:t>Zone 1 extension</w:t>
            </w:r>
          </w:p>
        </w:tc>
        <w:tc>
          <w:tcPr>
            <w:tcW w:w="2840" w:type="dxa"/>
          </w:tcPr>
          <w:p w14:paraId="47FC4550" w14:textId="77777777" w:rsidR="00C366C4" w:rsidRDefault="00C366C4">
            <w:pPr>
              <w:pStyle w:val="BodyText"/>
              <w:keepNext/>
              <w:keepLines/>
              <w:jc w:val="both"/>
              <w:rPr>
                <w:i/>
              </w:rPr>
            </w:pPr>
            <w:r>
              <w:rPr>
                <w:i/>
              </w:rPr>
              <w:t>In / Out</w:t>
            </w:r>
          </w:p>
        </w:tc>
      </w:tr>
      <w:tr w:rsidR="00C366C4" w14:paraId="418604DD" w14:textId="77777777">
        <w:tc>
          <w:tcPr>
            <w:tcW w:w="2840" w:type="dxa"/>
          </w:tcPr>
          <w:p w14:paraId="63696A2A" w14:textId="77777777" w:rsidR="00C366C4" w:rsidRDefault="00C366C4">
            <w:pPr>
              <w:pStyle w:val="BodyText"/>
              <w:keepNext/>
              <w:keepLines/>
              <w:jc w:val="both"/>
              <w:rPr>
                <w:i/>
              </w:rPr>
            </w:pPr>
            <w:r>
              <w:rPr>
                <w:i/>
              </w:rPr>
              <w:t>Acceleration</w:t>
            </w:r>
          </w:p>
        </w:tc>
        <w:tc>
          <w:tcPr>
            <w:tcW w:w="2840" w:type="dxa"/>
          </w:tcPr>
          <w:p w14:paraId="5E1AB45C" w14:textId="77777777" w:rsidR="00C366C4" w:rsidRDefault="00C366C4">
            <w:pPr>
              <w:pStyle w:val="BodyText"/>
              <w:keepNext/>
              <w:keepLines/>
              <w:jc w:val="both"/>
              <w:rPr>
                <w:i/>
              </w:rPr>
            </w:pPr>
            <w:r>
              <w:rPr>
                <w:i/>
              </w:rPr>
              <w:t>In / Out</w:t>
            </w:r>
          </w:p>
        </w:tc>
      </w:tr>
    </w:tbl>
    <w:p w14:paraId="4D756B26" w14:textId="77777777" w:rsidR="00C366C4" w:rsidRDefault="00C366C4">
      <w:pPr>
        <w:pStyle w:val="BodyText"/>
        <w:keepNext/>
        <w:keepLines/>
        <w:ind w:left="0"/>
        <w:jc w:val="both"/>
        <w:rPr>
          <w:b/>
          <w:i/>
        </w:rPr>
      </w:pPr>
    </w:p>
    <w:p w14:paraId="2C9C7AFB" w14:textId="77777777" w:rsidR="00C366C4" w:rsidRDefault="00C366C4">
      <w:pPr>
        <w:pStyle w:val="BodyText"/>
        <w:keepNext/>
        <w:keepLines/>
        <w:ind w:left="0"/>
        <w:jc w:val="both"/>
        <w:rPr>
          <w:b/>
          <w:i/>
        </w:rPr>
        <w:sectPr w:rsidR="00C366C4">
          <w:pgSz w:w="11906" w:h="16838"/>
          <w:pgMar w:top="1440" w:right="1800" w:bottom="1440" w:left="1800" w:header="720" w:footer="720" w:gutter="0"/>
          <w:cols w:space="720"/>
        </w:sectPr>
      </w:pPr>
    </w:p>
    <w:p w14:paraId="0A26B16C" w14:textId="77777777" w:rsidR="00C366C4" w:rsidRDefault="00C366C4">
      <w:pPr>
        <w:pStyle w:val="Heading2"/>
        <w:keepLines/>
        <w:numPr>
          <w:ilvl w:val="0"/>
          <w:numId w:val="0"/>
        </w:numPr>
        <w:jc w:val="both"/>
        <w:rPr>
          <w:b w:val="0"/>
        </w:rPr>
      </w:pPr>
      <w:r>
        <w:lastRenderedPageBreak/>
        <w:t>B3</w:t>
      </w:r>
      <w:r>
        <w:tab/>
        <w:t>Analogue Data Requirement</w:t>
      </w:r>
    </w:p>
    <w:p w14:paraId="09714598" w14:textId="77777777" w:rsidR="00C366C4" w:rsidRDefault="00C366C4">
      <w:pPr>
        <w:pStyle w:val="BodyText"/>
        <w:keepNext/>
        <w:keepLines/>
        <w:ind w:left="0"/>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C366C4" w14:paraId="10B6D55E" w14:textId="77777777" w:rsidTr="00624187">
        <w:tc>
          <w:tcPr>
            <w:tcW w:w="2235" w:type="dxa"/>
          </w:tcPr>
          <w:p w14:paraId="59878506" w14:textId="77777777" w:rsidR="00C366C4" w:rsidRDefault="00C366C4">
            <w:pPr>
              <w:pStyle w:val="BodyText"/>
              <w:keepNext/>
              <w:keepLines/>
              <w:jc w:val="both"/>
              <w:rPr>
                <w:b/>
                <w:i/>
              </w:rPr>
            </w:pPr>
            <w:r>
              <w:rPr>
                <w:b/>
                <w:i/>
              </w:rPr>
              <w:t>Plant / Apparatus / Equipment</w:t>
            </w:r>
          </w:p>
        </w:tc>
        <w:tc>
          <w:tcPr>
            <w:tcW w:w="6287" w:type="dxa"/>
          </w:tcPr>
          <w:p w14:paraId="3F0728D9" w14:textId="77777777" w:rsidR="00C366C4" w:rsidRDefault="00C366C4">
            <w:pPr>
              <w:pStyle w:val="BodyText"/>
              <w:keepNext/>
              <w:keepLines/>
              <w:jc w:val="both"/>
              <w:rPr>
                <w:b/>
                <w:i/>
              </w:rPr>
            </w:pPr>
            <w:r>
              <w:rPr>
                <w:b/>
                <w:i/>
              </w:rPr>
              <w:t>Analogue Data</w:t>
            </w:r>
          </w:p>
        </w:tc>
      </w:tr>
      <w:tr w:rsidR="00C366C4" w14:paraId="43DDBE1F" w14:textId="77777777" w:rsidTr="00624187">
        <w:trPr>
          <w:trHeight w:val="70"/>
        </w:trPr>
        <w:tc>
          <w:tcPr>
            <w:tcW w:w="2235" w:type="dxa"/>
          </w:tcPr>
          <w:p w14:paraId="51242408" w14:textId="77777777" w:rsidR="00C366C4" w:rsidRDefault="00C366C4">
            <w:pPr>
              <w:pStyle w:val="BodyText"/>
              <w:keepNext/>
              <w:keepLines/>
              <w:jc w:val="both"/>
              <w:rPr>
                <w:i/>
              </w:rPr>
            </w:pPr>
          </w:p>
        </w:tc>
        <w:tc>
          <w:tcPr>
            <w:tcW w:w="6287" w:type="dxa"/>
          </w:tcPr>
          <w:p w14:paraId="7287192D" w14:textId="77777777" w:rsidR="00C366C4" w:rsidRDefault="00C366C4">
            <w:pPr>
              <w:pStyle w:val="BodyText"/>
              <w:keepNext/>
              <w:keepLines/>
              <w:jc w:val="both"/>
              <w:rPr>
                <w:i/>
              </w:rPr>
            </w:pPr>
          </w:p>
        </w:tc>
      </w:tr>
      <w:tr w:rsidR="00C366C4" w14:paraId="5447747B" w14:textId="77777777" w:rsidTr="00624187">
        <w:tc>
          <w:tcPr>
            <w:tcW w:w="2235" w:type="dxa"/>
          </w:tcPr>
          <w:p w14:paraId="2CD37EF5" w14:textId="77777777" w:rsidR="00C366C4" w:rsidRDefault="00C366C4">
            <w:pPr>
              <w:pStyle w:val="BodyText"/>
              <w:keepNext/>
              <w:keepLines/>
              <w:jc w:val="both"/>
              <w:rPr>
                <w:i/>
              </w:rPr>
            </w:pPr>
            <w:r>
              <w:rPr>
                <w:i/>
              </w:rPr>
              <w:t>Feeder</w:t>
            </w:r>
          </w:p>
        </w:tc>
        <w:tc>
          <w:tcPr>
            <w:tcW w:w="6287" w:type="dxa"/>
          </w:tcPr>
          <w:p w14:paraId="48BA52B9" w14:textId="77777777" w:rsidR="00C366C4" w:rsidRDefault="00C366C4">
            <w:pPr>
              <w:pStyle w:val="BodyText"/>
              <w:keepNext/>
              <w:keepLines/>
              <w:jc w:val="both"/>
              <w:rPr>
                <w:i/>
              </w:rPr>
            </w:pPr>
            <w:r>
              <w:rPr>
                <w:i/>
              </w:rPr>
              <w:t xml:space="preserve">MW / MVAr /  Volts / Amps*   from each end  </w:t>
            </w:r>
          </w:p>
          <w:p w14:paraId="2F045541" w14:textId="77777777" w:rsidR="00C366C4" w:rsidRDefault="00C366C4">
            <w:pPr>
              <w:pStyle w:val="BodyText"/>
              <w:keepNext/>
              <w:keepLines/>
              <w:jc w:val="both"/>
              <w:rPr>
                <w:i/>
              </w:rPr>
            </w:pPr>
          </w:p>
        </w:tc>
      </w:tr>
      <w:tr w:rsidR="00C366C4" w14:paraId="35A7CE5B" w14:textId="77777777" w:rsidTr="00624187">
        <w:tc>
          <w:tcPr>
            <w:tcW w:w="2235" w:type="dxa"/>
          </w:tcPr>
          <w:p w14:paraId="544C72AA" w14:textId="77777777" w:rsidR="00C366C4" w:rsidRDefault="00C366C4">
            <w:pPr>
              <w:pStyle w:val="BodyText"/>
              <w:keepNext/>
              <w:keepLines/>
              <w:jc w:val="both"/>
              <w:rPr>
                <w:i/>
              </w:rPr>
            </w:pPr>
            <w:r>
              <w:rPr>
                <w:i/>
              </w:rPr>
              <w:t>Transformer</w:t>
            </w:r>
          </w:p>
        </w:tc>
        <w:tc>
          <w:tcPr>
            <w:tcW w:w="6287" w:type="dxa"/>
          </w:tcPr>
          <w:p w14:paraId="13D7D7C0" w14:textId="77777777" w:rsidR="00C366C4" w:rsidRDefault="00C366C4">
            <w:pPr>
              <w:pStyle w:val="BodyText"/>
              <w:keepNext/>
              <w:keepLines/>
              <w:jc w:val="both"/>
              <w:rPr>
                <w:i/>
              </w:rPr>
            </w:pPr>
            <w:r>
              <w:rPr>
                <w:i/>
              </w:rPr>
              <w:t xml:space="preserve">Low Voltage  MW / MVAr / Amps* Volts:  </w:t>
            </w:r>
          </w:p>
          <w:p w14:paraId="5A7C9B1E" w14:textId="77777777" w:rsidR="00C366C4" w:rsidRDefault="00C366C4">
            <w:pPr>
              <w:pStyle w:val="BodyText"/>
              <w:keepNext/>
              <w:keepLines/>
              <w:jc w:val="both"/>
              <w:rPr>
                <w:i/>
              </w:rPr>
            </w:pPr>
            <w:r>
              <w:rPr>
                <w:i/>
              </w:rPr>
              <w:t xml:space="preserve"> Winding temp / Tap position / MVAr from tertiary winding where compensation is fitted</w:t>
            </w:r>
          </w:p>
          <w:p w14:paraId="7957BAD7" w14:textId="77777777" w:rsidR="00476C25" w:rsidRDefault="00476C25">
            <w:pPr>
              <w:pStyle w:val="BodyText"/>
              <w:keepNext/>
              <w:keepLines/>
              <w:jc w:val="both"/>
              <w:rPr>
                <w:i/>
              </w:rPr>
            </w:pPr>
            <w:r>
              <w:rPr>
                <w:i/>
              </w:rPr>
              <w:t xml:space="preserve">On both </w:t>
            </w:r>
            <w:smartTag w:uri="urn:schemas-microsoft-com:office:smarttags" w:element="place">
              <w:smartTag w:uri="urn:schemas-microsoft-com:office:smarttags" w:element="City">
                <w:r>
                  <w:rPr>
                    <w:i/>
                  </w:rPr>
                  <w:t>LV</w:t>
                </w:r>
              </w:smartTag>
            </w:smartTag>
            <w:r>
              <w:rPr>
                <w:i/>
              </w:rPr>
              <w:t xml:space="preserve"> windings where applicable</w:t>
            </w:r>
          </w:p>
        </w:tc>
      </w:tr>
      <w:tr w:rsidR="00C366C4" w14:paraId="33500BD3" w14:textId="77777777" w:rsidTr="00624187">
        <w:tc>
          <w:tcPr>
            <w:tcW w:w="2235" w:type="dxa"/>
          </w:tcPr>
          <w:p w14:paraId="01A44377" w14:textId="77777777" w:rsidR="00C366C4" w:rsidRDefault="00C366C4">
            <w:pPr>
              <w:pStyle w:val="BodyText"/>
              <w:keepNext/>
              <w:keepLines/>
              <w:jc w:val="both"/>
              <w:rPr>
                <w:i/>
              </w:rPr>
            </w:pPr>
            <w:r>
              <w:rPr>
                <w:i/>
              </w:rPr>
              <w:t>Quad Booster</w:t>
            </w:r>
          </w:p>
        </w:tc>
        <w:tc>
          <w:tcPr>
            <w:tcW w:w="6287" w:type="dxa"/>
          </w:tcPr>
          <w:p w14:paraId="15BCEDDF" w14:textId="77777777" w:rsidR="00C366C4" w:rsidRDefault="00C366C4">
            <w:pPr>
              <w:pStyle w:val="BodyText"/>
              <w:keepNext/>
              <w:keepLines/>
              <w:jc w:val="both"/>
              <w:rPr>
                <w:i/>
              </w:rPr>
            </w:pPr>
            <w:r>
              <w:rPr>
                <w:i/>
              </w:rPr>
              <w:t>MW / MVAr /  Volts / Amps*  Winding temp / Tap position</w:t>
            </w:r>
          </w:p>
          <w:p w14:paraId="0BFE3BFD" w14:textId="77777777" w:rsidR="00C366C4" w:rsidRDefault="00C366C4">
            <w:pPr>
              <w:pStyle w:val="BodyText"/>
              <w:keepNext/>
              <w:keepLines/>
              <w:jc w:val="both"/>
              <w:rPr>
                <w:i/>
              </w:rPr>
            </w:pPr>
          </w:p>
        </w:tc>
      </w:tr>
      <w:tr w:rsidR="00C366C4" w14:paraId="61477803" w14:textId="77777777" w:rsidTr="00624187">
        <w:tc>
          <w:tcPr>
            <w:tcW w:w="2235" w:type="dxa"/>
          </w:tcPr>
          <w:p w14:paraId="20E2749C" w14:textId="77777777" w:rsidR="00C366C4" w:rsidRDefault="00C366C4">
            <w:pPr>
              <w:pStyle w:val="BodyText"/>
              <w:keepNext/>
              <w:keepLines/>
              <w:jc w:val="both"/>
              <w:rPr>
                <w:i/>
              </w:rPr>
            </w:pPr>
            <w:r>
              <w:rPr>
                <w:i/>
              </w:rPr>
              <w:t>Bus Section / Coupler CB</w:t>
            </w:r>
          </w:p>
        </w:tc>
        <w:tc>
          <w:tcPr>
            <w:tcW w:w="6287" w:type="dxa"/>
          </w:tcPr>
          <w:p w14:paraId="2AA0436D" w14:textId="77777777" w:rsidR="00C366C4" w:rsidRDefault="00C366C4">
            <w:pPr>
              <w:pStyle w:val="BodyText"/>
              <w:keepNext/>
              <w:keepLines/>
              <w:jc w:val="both"/>
              <w:rPr>
                <w:i/>
              </w:rPr>
            </w:pPr>
            <w:r>
              <w:rPr>
                <w:i/>
              </w:rPr>
              <w:t>Amps</w:t>
            </w:r>
          </w:p>
        </w:tc>
      </w:tr>
      <w:tr w:rsidR="00C366C4" w14:paraId="71069CD1" w14:textId="77777777" w:rsidTr="00624187">
        <w:tc>
          <w:tcPr>
            <w:tcW w:w="2235" w:type="dxa"/>
          </w:tcPr>
          <w:p w14:paraId="0DD3F142" w14:textId="77777777" w:rsidR="00C366C4" w:rsidRDefault="00C366C4">
            <w:pPr>
              <w:pStyle w:val="BodyText"/>
              <w:keepNext/>
              <w:keepLines/>
              <w:jc w:val="both"/>
              <w:rPr>
                <w:i/>
              </w:rPr>
            </w:pPr>
            <w:r>
              <w:rPr>
                <w:i/>
              </w:rPr>
              <w:t>Shunt / Series Reactor</w:t>
            </w:r>
          </w:p>
        </w:tc>
        <w:tc>
          <w:tcPr>
            <w:tcW w:w="6287" w:type="dxa"/>
          </w:tcPr>
          <w:p w14:paraId="16DB2AD3" w14:textId="77777777" w:rsidR="00C366C4" w:rsidRDefault="00C366C4">
            <w:pPr>
              <w:pStyle w:val="BodyText"/>
              <w:keepNext/>
              <w:keepLines/>
              <w:jc w:val="both"/>
              <w:rPr>
                <w:i/>
              </w:rPr>
            </w:pPr>
            <w:r>
              <w:rPr>
                <w:i/>
              </w:rPr>
              <w:t xml:space="preserve">Mw / MVAr / Winding Temp </w:t>
            </w:r>
          </w:p>
        </w:tc>
      </w:tr>
      <w:tr w:rsidR="00C366C4" w14:paraId="50D4FF82" w14:textId="77777777" w:rsidTr="00624187">
        <w:tc>
          <w:tcPr>
            <w:tcW w:w="2235" w:type="dxa"/>
          </w:tcPr>
          <w:p w14:paraId="25BAF8A9" w14:textId="77777777" w:rsidR="00C366C4" w:rsidRDefault="00C366C4">
            <w:pPr>
              <w:pStyle w:val="BodyText"/>
              <w:keepNext/>
              <w:keepLines/>
              <w:jc w:val="both"/>
              <w:rPr>
                <w:i/>
              </w:rPr>
            </w:pPr>
            <w:r>
              <w:rPr>
                <w:i/>
              </w:rPr>
              <w:t>Reactive compensation</w:t>
            </w:r>
          </w:p>
        </w:tc>
        <w:tc>
          <w:tcPr>
            <w:tcW w:w="6287" w:type="dxa"/>
          </w:tcPr>
          <w:p w14:paraId="10E23341" w14:textId="77777777" w:rsidR="00C366C4" w:rsidRDefault="00C366C4">
            <w:pPr>
              <w:pStyle w:val="BodyText"/>
              <w:keepNext/>
              <w:keepLines/>
              <w:jc w:val="both"/>
              <w:rPr>
                <w:i/>
              </w:rPr>
            </w:pPr>
            <w:r>
              <w:rPr>
                <w:i/>
              </w:rPr>
              <w:t>MVAr</w:t>
            </w:r>
          </w:p>
        </w:tc>
      </w:tr>
      <w:tr w:rsidR="00C366C4" w14:paraId="14976402" w14:textId="77777777" w:rsidTr="00624187">
        <w:tc>
          <w:tcPr>
            <w:tcW w:w="2235" w:type="dxa"/>
          </w:tcPr>
          <w:p w14:paraId="165AEF3A" w14:textId="77777777" w:rsidR="00C366C4" w:rsidRDefault="00C366C4">
            <w:pPr>
              <w:pStyle w:val="BodyText"/>
              <w:keepNext/>
              <w:keepLines/>
              <w:jc w:val="both"/>
              <w:rPr>
                <w:i/>
              </w:rPr>
            </w:pPr>
            <w:r>
              <w:rPr>
                <w:i/>
              </w:rPr>
              <w:t>General Site</w:t>
            </w:r>
          </w:p>
        </w:tc>
        <w:tc>
          <w:tcPr>
            <w:tcW w:w="6287" w:type="dxa"/>
          </w:tcPr>
          <w:p w14:paraId="3998451C" w14:textId="77777777" w:rsidR="00C366C4" w:rsidRDefault="00C366C4">
            <w:pPr>
              <w:pStyle w:val="BodyText"/>
              <w:keepNext/>
              <w:keepLines/>
              <w:jc w:val="both"/>
              <w:rPr>
                <w:i/>
              </w:rPr>
            </w:pPr>
            <w:r>
              <w:rPr>
                <w:i/>
              </w:rPr>
              <w:t>Frequency / Transmission Voltage /  User Interface Voltage</w:t>
            </w:r>
          </w:p>
          <w:p w14:paraId="21A01020" w14:textId="77777777" w:rsidR="00C366C4" w:rsidRDefault="00C366C4">
            <w:pPr>
              <w:pStyle w:val="BodyText"/>
              <w:keepNext/>
              <w:keepLines/>
              <w:jc w:val="both"/>
              <w:rPr>
                <w:i/>
              </w:rPr>
            </w:pPr>
          </w:p>
        </w:tc>
      </w:tr>
      <w:tr w:rsidR="00A36EFA" w14:paraId="75877FAD" w14:textId="77777777" w:rsidTr="00624187">
        <w:tc>
          <w:tcPr>
            <w:tcW w:w="2235" w:type="dxa"/>
          </w:tcPr>
          <w:p w14:paraId="0EE4660A" w14:textId="77777777" w:rsidR="00A36EFA" w:rsidRDefault="00A36EFA">
            <w:pPr>
              <w:pStyle w:val="BodyText"/>
              <w:keepNext/>
              <w:keepLines/>
              <w:jc w:val="both"/>
              <w:rPr>
                <w:i/>
              </w:rPr>
            </w:pPr>
            <w:r>
              <w:rPr>
                <w:i/>
              </w:rPr>
              <w:t>Cables</w:t>
            </w:r>
          </w:p>
        </w:tc>
        <w:tc>
          <w:tcPr>
            <w:tcW w:w="6287" w:type="dxa"/>
          </w:tcPr>
          <w:p w14:paraId="6B2B41C8" w14:textId="77777777" w:rsidR="00A36EFA" w:rsidRDefault="00A36EFA">
            <w:pPr>
              <w:pStyle w:val="BodyText"/>
              <w:keepNext/>
              <w:keepLines/>
              <w:jc w:val="both"/>
              <w:rPr>
                <w:i/>
              </w:rPr>
            </w:pPr>
            <w:r>
              <w:rPr>
                <w:i/>
              </w:rPr>
              <w:t>Dynamic thermal  rating in MVA</w:t>
            </w:r>
          </w:p>
        </w:tc>
      </w:tr>
      <w:tr w:rsidR="00624187" w14:paraId="014796A5" w14:textId="77777777" w:rsidTr="00624187">
        <w:tc>
          <w:tcPr>
            <w:tcW w:w="2235" w:type="dxa"/>
          </w:tcPr>
          <w:p w14:paraId="6A3A10F2" w14:textId="77777777" w:rsidR="00624187" w:rsidRDefault="00624187">
            <w:pPr>
              <w:pStyle w:val="BodyText"/>
              <w:keepNext/>
              <w:keepLines/>
              <w:jc w:val="both"/>
              <w:rPr>
                <w:i/>
              </w:rPr>
            </w:pPr>
            <w:r>
              <w:rPr>
                <w:i/>
              </w:rPr>
              <w:t xml:space="preserve">Interface Point (Embedded Transmission Only)  </w:t>
            </w:r>
          </w:p>
        </w:tc>
        <w:tc>
          <w:tcPr>
            <w:tcW w:w="6287" w:type="dxa"/>
          </w:tcPr>
          <w:p w14:paraId="50A912EB" w14:textId="77777777" w:rsidR="00624187" w:rsidRDefault="00624187">
            <w:pPr>
              <w:pStyle w:val="BodyText"/>
              <w:keepNext/>
              <w:keepLines/>
              <w:jc w:val="both"/>
              <w:rPr>
                <w:i/>
              </w:rPr>
            </w:pPr>
            <w:r>
              <w:rPr>
                <w:i/>
              </w:rPr>
              <w:t>MW and MVAr from High Accuracy Settlement Meters</w:t>
            </w:r>
          </w:p>
        </w:tc>
      </w:tr>
    </w:tbl>
    <w:p w14:paraId="326AE02E" w14:textId="77777777" w:rsidR="00C366C4" w:rsidRDefault="00C366C4">
      <w:pPr>
        <w:pStyle w:val="BodyText"/>
        <w:keepNext/>
        <w:keepLines/>
        <w:jc w:val="both"/>
        <w:rPr>
          <w:i/>
        </w:rPr>
      </w:pPr>
      <w:r>
        <w:rPr>
          <w:i/>
        </w:rPr>
        <w:t>* AMPS required if no other analogue readings are available</w:t>
      </w:r>
    </w:p>
    <w:p w14:paraId="49270CF1" w14:textId="77777777" w:rsidR="00C366C4" w:rsidRDefault="00C366C4">
      <w:pPr>
        <w:pStyle w:val="BodyText"/>
        <w:keepNext/>
        <w:keepLines/>
        <w:jc w:val="both"/>
        <w:rPr>
          <w:i/>
        </w:rPr>
      </w:pPr>
    </w:p>
    <w:p w14:paraId="7A2862C9" w14:textId="77777777" w:rsidR="00C366C4" w:rsidRDefault="00C366C4">
      <w:pPr>
        <w:keepNext/>
        <w:keepLines/>
        <w:jc w:val="both"/>
        <w:rPr>
          <w:b/>
        </w:rPr>
      </w:pPr>
    </w:p>
    <w:p w14:paraId="7A62AA75" w14:textId="77777777" w:rsidR="00C366C4" w:rsidRDefault="00C366C4">
      <w:pPr>
        <w:keepNext/>
        <w:keepLines/>
        <w:jc w:val="both"/>
        <w:rPr>
          <w:b/>
        </w:rPr>
      </w:pPr>
    </w:p>
    <w:p w14:paraId="36324B02" w14:textId="77777777" w:rsidR="00C366C4" w:rsidRDefault="00C366C4">
      <w:pPr>
        <w:keepNext/>
        <w:keepLines/>
        <w:jc w:val="both"/>
        <w:rPr>
          <w:b/>
        </w:rPr>
      </w:pPr>
    </w:p>
    <w:p w14:paraId="427452FC" w14:textId="77777777" w:rsidR="00C366C4" w:rsidRDefault="00C366C4">
      <w:pPr>
        <w:keepNext/>
        <w:keepLines/>
        <w:jc w:val="both"/>
        <w:rPr>
          <w:b/>
        </w:rPr>
      </w:pPr>
    </w:p>
    <w:p w14:paraId="03A05D6D" w14:textId="77777777" w:rsidR="00C366C4" w:rsidRDefault="00C366C4">
      <w:pPr>
        <w:keepNext/>
        <w:keepLines/>
        <w:jc w:val="both"/>
        <w:rPr>
          <w:b/>
        </w:rPr>
      </w:pPr>
    </w:p>
    <w:p w14:paraId="3A2CC3D6" w14:textId="77777777" w:rsidR="00C366C4" w:rsidRDefault="00C366C4">
      <w:pPr>
        <w:keepNext/>
        <w:keepLines/>
        <w:jc w:val="both"/>
        <w:rPr>
          <w:b/>
        </w:rPr>
        <w:sectPr w:rsidR="00C366C4">
          <w:pgSz w:w="11906" w:h="16838"/>
          <w:pgMar w:top="1440" w:right="1800" w:bottom="1440" w:left="1800" w:header="720" w:footer="720" w:gutter="0"/>
          <w:cols w:space="720"/>
        </w:sectPr>
      </w:pPr>
    </w:p>
    <w:p w14:paraId="6261CD25" w14:textId="77777777" w:rsidR="00C366C4" w:rsidRDefault="00C366C4">
      <w:pPr>
        <w:pStyle w:val="Heading2"/>
        <w:keepLines/>
        <w:numPr>
          <w:ilvl w:val="0"/>
          <w:numId w:val="0"/>
        </w:numPr>
        <w:jc w:val="both"/>
      </w:pPr>
      <w:r>
        <w:lastRenderedPageBreak/>
        <w:t>B4</w:t>
      </w:r>
      <w:r>
        <w:tab/>
        <w:t xml:space="preserve">User’s Data Requirements </w:t>
      </w:r>
      <w:r w:rsidRPr="000B159C">
        <w:t>(</w:t>
      </w:r>
      <w:r w:rsidRPr="005456C8">
        <w:t>Grid Code CC.6.5.6</w:t>
      </w:r>
      <w:r w:rsidR="00496376">
        <w:t xml:space="preserve"> and ECC.6.5.6</w:t>
      </w:r>
      <w:r w:rsidRPr="000B159C">
        <w:t>)</w:t>
      </w:r>
    </w:p>
    <w:p w14:paraId="5D07ED90" w14:textId="77777777" w:rsidR="00C366C4" w:rsidRDefault="00C366C4">
      <w:pPr>
        <w:keepNext/>
        <w:keepLines/>
        <w:jc w:val="both"/>
        <w:rPr>
          <w:b/>
        </w:rPr>
      </w:pPr>
    </w:p>
    <w:p w14:paraId="1431A773" w14:textId="77777777" w:rsidR="00C366C4" w:rsidRDefault="00C366C4">
      <w:pPr>
        <w:keepNext/>
        <w:keepLines/>
        <w:jc w:val="both"/>
        <w:rPr>
          <w:b/>
        </w:rPr>
      </w:pPr>
      <w:r>
        <w:rPr>
          <w:b/>
        </w:rPr>
        <w:t>B4.1</w:t>
      </w:r>
      <w:r>
        <w:rPr>
          <w:b/>
        </w:rPr>
        <w:tab/>
        <w:t>Analogues / Metering</w:t>
      </w:r>
    </w:p>
    <w:p w14:paraId="4FF19D1A" w14:textId="77777777" w:rsidR="00C366C4" w:rsidRDefault="00C366C4">
      <w:pPr>
        <w:keepNext/>
        <w:keepLines/>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C366C4" w14:paraId="534EEE94" w14:textId="77777777">
        <w:tc>
          <w:tcPr>
            <w:tcW w:w="4261" w:type="dxa"/>
          </w:tcPr>
          <w:p w14:paraId="0324BC60" w14:textId="77777777" w:rsidR="00C366C4" w:rsidRDefault="00C366C4">
            <w:pPr>
              <w:keepNext/>
              <w:keepLines/>
              <w:jc w:val="both"/>
              <w:rPr>
                <w:b/>
              </w:rPr>
            </w:pPr>
            <w:r>
              <w:rPr>
                <w:b/>
              </w:rPr>
              <w:t xml:space="preserve"> Item</w:t>
            </w:r>
          </w:p>
        </w:tc>
        <w:tc>
          <w:tcPr>
            <w:tcW w:w="4261" w:type="dxa"/>
          </w:tcPr>
          <w:p w14:paraId="335B5EC1" w14:textId="77777777" w:rsidR="00C366C4" w:rsidRDefault="00C366C4">
            <w:pPr>
              <w:keepNext/>
              <w:keepLines/>
              <w:jc w:val="both"/>
              <w:rPr>
                <w:b/>
              </w:rPr>
            </w:pPr>
            <w:r>
              <w:rPr>
                <w:b/>
              </w:rPr>
              <w:t>Analogue Data</w:t>
            </w:r>
          </w:p>
        </w:tc>
      </w:tr>
      <w:tr w:rsidR="00C366C4" w14:paraId="3B0A6AE6" w14:textId="77777777">
        <w:tc>
          <w:tcPr>
            <w:tcW w:w="4261" w:type="dxa"/>
          </w:tcPr>
          <w:p w14:paraId="162373CB" w14:textId="77777777" w:rsidR="00C366C4" w:rsidRDefault="00C366C4">
            <w:pPr>
              <w:pStyle w:val="Header"/>
              <w:keepNext/>
              <w:keepLines/>
              <w:tabs>
                <w:tab w:val="clear" w:pos="4153"/>
                <w:tab w:val="clear" w:pos="8306"/>
              </w:tabs>
              <w:jc w:val="both"/>
              <w:rPr>
                <w:b/>
              </w:rPr>
            </w:pPr>
            <w:r>
              <w:rPr>
                <w:b/>
              </w:rPr>
              <w:t>Power Stations</w:t>
            </w:r>
          </w:p>
        </w:tc>
        <w:tc>
          <w:tcPr>
            <w:tcW w:w="4261" w:type="dxa"/>
          </w:tcPr>
          <w:p w14:paraId="691DE5EC" w14:textId="77777777" w:rsidR="00C366C4" w:rsidRDefault="00C366C4">
            <w:pPr>
              <w:keepNext/>
              <w:keepLines/>
              <w:jc w:val="both"/>
            </w:pPr>
            <w:r>
              <w:t>_</w:t>
            </w:r>
          </w:p>
        </w:tc>
      </w:tr>
      <w:tr w:rsidR="00C366C4" w14:paraId="1A7AD4C2" w14:textId="77777777">
        <w:tc>
          <w:tcPr>
            <w:tcW w:w="4261" w:type="dxa"/>
          </w:tcPr>
          <w:p w14:paraId="19B3BD11" w14:textId="77777777" w:rsidR="00C366C4" w:rsidRDefault="00C366C4">
            <w:pPr>
              <w:pStyle w:val="Header"/>
              <w:keepNext/>
              <w:keepLines/>
              <w:tabs>
                <w:tab w:val="clear" w:pos="4153"/>
                <w:tab w:val="clear" w:pos="8306"/>
              </w:tabs>
              <w:jc w:val="both"/>
            </w:pPr>
            <w:r>
              <w:t>Balancing Mechanism Unit</w:t>
            </w:r>
          </w:p>
        </w:tc>
        <w:tc>
          <w:tcPr>
            <w:tcW w:w="4261" w:type="dxa"/>
          </w:tcPr>
          <w:p w14:paraId="1F6901E8" w14:textId="77777777" w:rsidR="00C366C4" w:rsidRDefault="00C366C4">
            <w:pPr>
              <w:keepNext/>
              <w:keepLines/>
              <w:jc w:val="both"/>
            </w:pPr>
            <w:r>
              <w:t>HV MW   MVAr  Frequency</w:t>
            </w:r>
          </w:p>
        </w:tc>
      </w:tr>
      <w:tr w:rsidR="00C366C4" w14:paraId="44B0F377" w14:textId="77777777">
        <w:tc>
          <w:tcPr>
            <w:tcW w:w="4261" w:type="dxa"/>
          </w:tcPr>
          <w:p w14:paraId="7540E825" w14:textId="77777777" w:rsidR="00C366C4" w:rsidRDefault="00C366C4">
            <w:pPr>
              <w:keepNext/>
              <w:keepLines/>
              <w:jc w:val="both"/>
            </w:pPr>
            <w:r>
              <w:t xml:space="preserve">Individual Alternator </w:t>
            </w:r>
          </w:p>
        </w:tc>
        <w:tc>
          <w:tcPr>
            <w:tcW w:w="4261" w:type="dxa"/>
          </w:tcPr>
          <w:p w14:paraId="5616D331" w14:textId="77777777" w:rsidR="00C366C4" w:rsidRDefault="00C366C4">
            <w:pPr>
              <w:pStyle w:val="Header"/>
              <w:keepNext/>
              <w:keepLines/>
              <w:tabs>
                <w:tab w:val="clear" w:pos="4153"/>
                <w:tab w:val="clear" w:pos="8306"/>
              </w:tabs>
              <w:jc w:val="both"/>
            </w:pPr>
            <w:r>
              <w:t>HV MW   MVAr</w:t>
            </w:r>
          </w:p>
        </w:tc>
      </w:tr>
      <w:tr w:rsidR="00C366C4" w14:paraId="32C5BF65" w14:textId="77777777">
        <w:tc>
          <w:tcPr>
            <w:tcW w:w="4261" w:type="dxa"/>
          </w:tcPr>
          <w:p w14:paraId="5378EEF3" w14:textId="77777777" w:rsidR="00C366C4" w:rsidRDefault="00C366C4">
            <w:pPr>
              <w:keepNext/>
              <w:keepLines/>
              <w:jc w:val="both"/>
            </w:pPr>
            <w:r>
              <w:t>Interface with Transmission System</w:t>
            </w:r>
          </w:p>
        </w:tc>
        <w:tc>
          <w:tcPr>
            <w:tcW w:w="4261" w:type="dxa"/>
          </w:tcPr>
          <w:p w14:paraId="6173CE7F" w14:textId="77777777" w:rsidR="00C366C4" w:rsidRDefault="00C366C4">
            <w:pPr>
              <w:keepNext/>
              <w:keepLines/>
              <w:jc w:val="both"/>
            </w:pPr>
            <w:r>
              <w:t>Voltage</w:t>
            </w:r>
          </w:p>
        </w:tc>
      </w:tr>
      <w:tr w:rsidR="00C366C4" w14:paraId="6D56278E" w14:textId="77777777">
        <w:tc>
          <w:tcPr>
            <w:tcW w:w="4261" w:type="dxa"/>
          </w:tcPr>
          <w:p w14:paraId="674C56B0" w14:textId="77777777" w:rsidR="00C366C4" w:rsidRDefault="00C366C4">
            <w:pPr>
              <w:keepNext/>
              <w:keepLines/>
              <w:jc w:val="both"/>
            </w:pPr>
            <w:r>
              <w:t>Individual Unit Transformer</w:t>
            </w:r>
          </w:p>
        </w:tc>
        <w:tc>
          <w:tcPr>
            <w:tcW w:w="4261" w:type="dxa"/>
          </w:tcPr>
          <w:p w14:paraId="76A68556" w14:textId="77777777" w:rsidR="00C366C4" w:rsidRDefault="00C366C4">
            <w:pPr>
              <w:keepNext/>
              <w:keepLines/>
              <w:jc w:val="both"/>
            </w:pPr>
            <w:r>
              <w:t>HV  MW  MVAr</w:t>
            </w:r>
          </w:p>
        </w:tc>
      </w:tr>
      <w:tr w:rsidR="00C366C4" w14:paraId="1ACEB8B7" w14:textId="77777777" w:rsidTr="00E00419">
        <w:tc>
          <w:tcPr>
            <w:tcW w:w="4261" w:type="dxa"/>
            <w:tcBorders>
              <w:bottom w:val="single" w:sz="4" w:space="0" w:color="auto"/>
            </w:tcBorders>
          </w:tcPr>
          <w:p w14:paraId="1D386168" w14:textId="77777777" w:rsidR="00C366C4" w:rsidRDefault="00C366C4">
            <w:pPr>
              <w:keepNext/>
              <w:keepLines/>
              <w:jc w:val="both"/>
            </w:pPr>
            <w:r>
              <w:t xml:space="preserve"> Site TGO</w:t>
            </w:r>
          </w:p>
        </w:tc>
        <w:tc>
          <w:tcPr>
            <w:tcW w:w="4261" w:type="dxa"/>
            <w:tcBorders>
              <w:bottom w:val="single" w:sz="4" w:space="0" w:color="auto"/>
            </w:tcBorders>
          </w:tcPr>
          <w:p w14:paraId="16FD9F23" w14:textId="77777777" w:rsidR="00C366C4" w:rsidRDefault="00C366C4">
            <w:pPr>
              <w:keepNext/>
              <w:keepLines/>
              <w:jc w:val="both"/>
            </w:pPr>
            <w:r>
              <w:t>HV MW MVAr</w:t>
            </w:r>
          </w:p>
        </w:tc>
      </w:tr>
      <w:tr w:rsidR="00C366C4" w14:paraId="182AC717" w14:textId="77777777">
        <w:tc>
          <w:tcPr>
            <w:tcW w:w="4261" w:type="dxa"/>
          </w:tcPr>
          <w:p w14:paraId="07910466" w14:textId="77777777" w:rsidR="00C366C4" w:rsidRDefault="00CF3356">
            <w:pPr>
              <w:keepNext/>
              <w:keepLines/>
              <w:jc w:val="both"/>
            </w:pPr>
            <w:r>
              <w:t>Power Available</w:t>
            </w:r>
          </w:p>
        </w:tc>
        <w:tc>
          <w:tcPr>
            <w:tcW w:w="4261" w:type="dxa"/>
          </w:tcPr>
          <w:p w14:paraId="61626E35" w14:textId="77777777" w:rsidR="00C366C4" w:rsidRDefault="00CF3356">
            <w:pPr>
              <w:keepNext/>
              <w:keepLines/>
              <w:jc w:val="both"/>
            </w:pPr>
            <w:r>
              <w:t>MW</w:t>
            </w:r>
          </w:p>
        </w:tc>
      </w:tr>
      <w:tr w:rsidR="00E00419" w14:paraId="047ED14B" w14:textId="77777777">
        <w:tc>
          <w:tcPr>
            <w:tcW w:w="4261" w:type="dxa"/>
          </w:tcPr>
          <w:p w14:paraId="3C247D0C" w14:textId="77777777" w:rsidR="00E00419" w:rsidRDefault="00E00419">
            <w:pPr>
              <w:keepNext/>
              <w:keepLines/>
              <w:jc w:val="both"/>
            </w:pPr>
          </w:p>
        </w:tc>
        <w:tc>
          <w:tcPr>
            <w:tcW w:w="4261" w:type="dxa"/>
          </w:tcPr>
          <w:p w14:paraId="5EDDF7F8" w14:textId="77777777" w:rsidR="00E00419" w:rsidRDefault="00E00419">
            <w:pPr>
              <w:keepNext/>
              <w:keepLines/>
              <w:jc w:val="both"/>
            </w:pPr>
          </w:p>
        </w:tc>
      </w:tr>
      <w:tr w:rsidR="00C366C4" w14:paraId="2CD76FF3" w14:textId="77777777">
        <w:tc>
          <w:tcPr>
            <w:tcW w:w="4261" w:type="dxa"/>
          </w:tcPr>
          <w:p w14:paraId="102FE8D1" w14:textId="77777777" w:rsidR="00C366C4" w:rsidRDefault="00C366C4">
            <w:pPr>
              <w:keepNext/>
              <w:keepLines/>
              <w:jc w:val="both"/>
            </w:pPr>
            <w:r>
              <w:rPr>
                <w:b/>
              </w:rPr>
              <w:t>Other Users</w:t>
            </w:r>
            <w:r>
              <w:t xml:space="preserve"> </w:t>
            </w:r>
          </w:p>
        </w:tc>
        <w:tc>
          <w:tcPr>
            <w:tcW w:w="4261" w:type="dxa"/>
          </w:tcPr>
          <w:p w14:paraId="190340BE" w14:textId="77777777" w:rsidR="00C366C4" w:rsidRDefault="00C366C4">
            <w:pPr>
              <w:keepNext/>
              <w:keepLines/>
              <w:jc w:val="both"/>
            </w:pPr>
          </w:p>
        </w:tc>
      </w:tr>
      <w:tr w:rsidR="00C366C4" w14:paraId="085CC36E" w14:textId="77777777">
        <w:tc>
          <w:tcPr>
            <w:tcW w:w="4261" w:type="dxa"/>
          </w:tcPr>
          <w:p w14:paraId="5FEE7639" w14:textId="77777777" w:rsidR="00C366C4" w:rsidRDefault="00C366C4">
            <w:pPr>
              <w:keepNext/>
              <w:keepLines/>
              <w:jc w:val="both"/>
            </w:pPr>
            <w:r>
              <w:t>At Interface with Transmission System</w:t>
            </w:r>
          </w:p>
        </w:tc>
        <w:tc>
          <w:tcPr>
            <w:tcW w:w="4261" w:type="dxa"/>
          </w:tcPr>
          <w:p w14:paraId="5A3A4458" w14:textId="77777777" w:rsidR="00C366C4" w:rsidRDefault="00C366C4">
            <w:pPr>
              <w:keepNext/>
              <w:keepLines/>
              <w:jc w:val="both"/>
            </w:pPr>
            <w:r>
              <w:t>MW MVAR  Voltage</w:t>
            </w:r>
          </w:p>
        </w:tc>
      </w:tr>
      <w:tr w:rsidR="00C366C4" w14:paraId="113F27DB" w14:textId="77777777">
        <w:tc>
          <w:tcPr>
            <w:tcW w:w="4261" w:type="dxa"/>
          </w:tcPr>
          <w:p w14:paraId="69C2162B" w14:textId="77777777" w:rsidR="00C366C4" w:rsidRDefault="00C366C4">
            <w:pPr>
              <w:keepNext/>
              <w:keepLines/>
              <w:jc w:val="both"/>
            </w:pPr>
          </w:p>
        </w:tc>
        <w:tc>
          <w:tcPr>
            <w:tcW w:w="4261" w:type="dxa"/>
          </w:tcPr>
          <w:p w14:paraId="55D96D33" w14:textId="77777777" w:rsidR="00C366C4" w:rsidRDefault="00C366C4">
            <w:pPr>
              <w:keepNext/>
              <w:keepLines/>
              <w:jc w:val="both"/>
            </w:pPr>
          </w:p>
        </w:tc>
      </w:tr>
    </w:tbl>
    <w:p w14:paraId="3EE8A65E" w14:textId="77777777" w:rsidR="00C366C4" w:rsidRDefault="00C366C4">
      <w:pPr>
        <w:keepNext/>
        <w:keepLines/>
        <w:jc w:val="both"/>
        <w:rPr>
          <w:b/>
        </w:rPr>
      </w:pPr>
    </w:p>
    <w:p w14:paraId="7E434B9F" w14:textId="77777777" w:rsidR="00C366C4" w:rsidRDefault="00C366C4">
      <w:pPr>
        <w:keepNext/>
        <w:keepLines/>
        <w:jc w:val="both"/>
        <w:rPr>
          <w:b/>
        </w:rPr>
      </w:pPr>
    </w:p>
    <w:p w14:paraId="76B90D0B" w14:textId="77777777" w:rsidR="00C366C4" w:rsidRDefault="00C366C4">
      <w:pPr>
        <w:keepNext/>
        <w:keepLines/>
        <w:jc w:val="both"/>
        <w:rPr>
          <w:b/>
        </w:rPr>
      </w:pPr>
      <w:r>
        <w:rPr>
          <w:b/>
        </w:rPr>
        <w:t>B4.2</w:t>
      </w:r>
      <w:r>
        <w:rPr>
          <w:b/>
        </w:rPr>
        <w:tab/>
        <w:t>Digital Status Indications</w:t>
      </w:r>
    </w:p>
    <w:p w14:paraId="3436499F" w14:textId="77777777" w:rsidR="00C366C4" w:rsidRDefault="00C366C4">
      <w:pPr>
        <w:keepNext/>
        <w:keepLines/>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C366C4" w14:paraId="69121F17" w14:textId="77777777">
        <w:tc>
          <w:tcPr>
            <w:tcW w:w="4261" w:type="dxa"/>
          </w:tcPr>
          <w:p w14:paraId="21B31E86" w14:textId="77777777" w:rsidR="00C366C4" w:rsidRDefault="00C366C4">
            <w:pPr>
              <w:keepNext/>
              <w:keepLines/>
              <w:jc w:val="both"/>
              <w:rPr>
                <w:b/>
              </w:rPr>
            </w:pPr>
            <w:r>
              <w:rPr>
                <w:b/>
              </w:rPr>
              <w:t>Item</w:t>
            </w:r>
          </w:p>
        </w:tc>
        <w:tc>
          <w:tcPr>
            <w:tcW w:w="4261" w:type="dxa"/>
          </w:tcPr>
          <w:p w14:paraId="6FA6B246" w14:textId="77777777" w:rsidR="00C366C4" w:rsidRDefault="00C366C4">
            <w:pPr>
              <w:keepNext/>
              <w:keepLines/>
              <w:jc w:val="both"/>
              <w:rPr>
                <w:b/>
              </w:rPr>
            </w:pPr>
            <w:r>
              <w:rPr>
                <w:b/>
              </w:rPr>
              <w:t>Digital  Status Indication</w:t>
            </w:r>
          </w:p>
        </w:tc>
      </w:tr>
      <w:tr w:rsidR="00C366C4" w14:paraId="4B4F448A" w14:textId="77777777">
        <w:tc>
          <w:tcPr>
            <w:tcW w:w="4261" w:type="dxa"/>
          </w:tcPr>
          <w:p w14:paraId="773F9257" w14:textId="77777777" w:rsidR="00C366C4" w:rsidRDefault="00C366C4">
            <w:pPr>
              <w:keepNext/>
              <w:keepLines/>
              <w:jc w:val="both"/>
              <w:rPr>
                <w:b/>
              </w:rPr>
            </w:pPr>
            <w:r>
              <w:rPr>
                <w:b/>
              </w:rPr>
              <w:t>Power Stations</w:t>
            </w:r>
          </w:p>
        </w:tc>
        <w:tc>
          <w:tcPr>
            <w:tcW w:w="4261" w:type="dxa"/>
          </w:tcPr>
          <w:p w14:paraId="5CDDFD67" w14:textId="77777777" w:rsidR="00C366C4" w:rsidRDefault="00C366C4">
            <w:pPr>
              <w:keepNext/>
              <w:keepLines/>
              <w:jc w:val="both"/>
              <w:rPr>
                <w:b/>
              </w:rPr>
            </w:pPr>
          </w:p>
        </w:tc>
      </w:tr>
      <w:tr w:rsidR="00C366C4" w14:paraId="63C22A9D" w14:textId="77777777">
        <w:tc>
          <w:tcPr>
            <w:tcW w:w="4261" w:type="dxa"/>
          </w:tcPr>
          <w:p w14:paraId="3B054018" w14:textId="77777777" w:rsidR="00C366C4" w:rsidRDefault="00C366C4">
            <w:pPr>
              <w:pStyle w:val="Header"/>
              <w:keepNext/>
              <w:keepLines/>
              <w:tabs>
                <w:tab w:val="clear" w:pos="4153"/>
                <w:tab w:val="clear" w:pos="8306"/>
              </w:tabs>
              <w:jc w:val="both"/>
            </w:pPr>
            <w:r>
              <w:t>All  Generator circuits</w:t>
            </w:r>
          </w:p>
        </w:tc>
        <w:tc>
          <w:tcPr>
            <w:tcW w:w="4261" w:type="dxa"/>
          </w:tcPr>
          <w:p w14:paraId="5378AA04" w14:textId="77777777" w:rsidR="00C366C4" w:rsidRDefault="00C366C4">
            <w:pPr>
              <w:keepNext/>
              <w:keepLines/>
              <w:jc w:val="both"/>
            </w:pPr>
            <w:r>
              <w:t xml:space="preserve">LV and HV circuit breakers and disconnectors. </w:t>
            </w:r>
          </w:p>
          <w:p w14:paraId="571F385D" w14:textId="77777777" w:rsidR="00C366C4" w:rsidRDefault="00C366C4">
            <w:pPr>
              <w:keepNext/>
              <w:keepLines/>
              <w:jc w:val="both"/>
            </w:pPr>
          </w:p>
        </w:tc>
      </w:tr>
      <w:tr w:rsidR="00C366C4" w14:paraId="4CBE169A" w14:textId="77777777">
        <w:tc>
          <w:tcPr>
            <w:tcW w:w="4261" w:type="dxa"/>
          </w:tcPr>
          <w:p w14:paraId="2AE9B948" w14:textId="77777777" w:rsidR="00C366C4" w:rsidRDefault="00C366C4">
            <w:pPr>
              <w:keepNext/>
              <w:keepLines/>
              <w:jc w:val="both"/>
            </w:pPr>
            <w:r>
              <w:t xml:space="preserve">Unit Transformer </w:t>
            </w:r>
          </w:p>
        </w:tc>
        <w:tc>
          <w:tcPr>
            <w:tcW w:w="4261" w:type="dxa"/>
          </w:tcPr>
          <w:p w14:paraId="6375B660" w14:textId="77777777" w:rsidR="00C366C4" w:rsidRDefault="00C366C4">
            <w:pPr>
              <w:pStyle w:val="Header"/>
              <w:keepNext/>
              <w:keepLines/>
              <w:tabs>
                <w:tab w:val="clear" w:pos="4153"/>
                <w:tab w:val="clear" w:pos="8306"/>
              </w:tabs>
              <w:jc w:val="both"/>
            </w:pPr>
            <w:r>
              <w:t>Circuit breaker</w:t>
            </w:r>
          </w:p>
          <w:p w14:paraId="35E27C0F" w14:textId="77777777" w:rsidR="00C366C4" w:rsidRDefault="00C366C4">
            <w:pPr>
              <w:pStyle w:val="Header"/>
              <w:keepNext/>
              <w:keepLines/>
              <w:tabs>
                <w:tab w:val="clear" w:pos="4153"/>
                <w:tab w:val="clear" w:pos="8306"/>
              </w:tabs>
              <w:jc w:val="both"/>
            </w:pPr>
          </w:p>
        </w:tc>
      </w:tr>
      <w:tr w:rsidR="00C366C4" w14:paraId="10965E4E" w14:textId="77777777">
        <w:tc>
          <w:tcPr>
            <w:tcW w:w="4261" w:type="dxa"/>
          </w:tcPr>
          <w:p w14:paraId="3375F2E7" w14:textId="77777777" w:rsidR="00C366C4" w:rsidRDefault="00C366C4">
            <w:pPr>
              <w:keepNext/>
              <w:keepLines/>
              <w:jc w:val="both"/>
            </w:pPr>
            <w:r>
              <w:t>Each Generator Transformer</w:t>
            </w:r>
          </w:p>
        </w:tc>
        <w:tc>
          <w:tcPr>
            <w:tcW w:w="4261" w:type="dxa"/>
          </w:tcPr>
          <w:p w14:paraId="4EF46368" w14:textId="77777777" w:rsidR="00C366C4" w:rsidRDefault="00C366C4">
            <w:pPr>
              <w:keepNext/>
              <w:keepLines/>
              <w:jc w:val="both"/>
            </w:pPr>
            <w:r>
              <w:t>Tap Position Indicator</w:t>
            </w:r>
          </w:p>
        </w:tc>
      </w:tr>
      <w:tr w:rsidR="00C366C4" w14:paraId="443FAE59" w14:textId="77777777">
        <w:tc>
          <w:tcPr>
            <w:tcW w:w="4261" w:type="dxa"/>
          </w:tcPr>
          <w:p w14:paraId="73ACA1C9" w14:textId="77777777" w:rsidR="00C366C4" w:rsidRDefault="00C366C4">
            <w:pPr>
              <w:keepNext/>
              <w:keepLines/>
              <w:jc w:val="both"/>
            </w:pPr>
          </w:p>
        </w:tc>
        <w:tc>
          <w:tcPr>
            <w:tcW w:w="4261" w:type="dxa"/>
          </w:tcPr>
          <w:p w14:paraId="40C798DA" w14:textId="77777777" w:rsidR="00C366C4" w:rsidRDefault="00C366C4">
            <w:pPr>
              <w:keepNext/>
              <w:keepLines/>
              <w:jc w:val="both"/>
            </w:pPr>
          </w:p>
        </w:tc>
      </w:tr>
      <w:tr w:rsidR="00C366C4" w14:paraId="2B188D09" w14:textId="77777777">
        <w:tc>
          <w:tcPr>
            <w:tcW w:w="4261" w:type="dxa"/>
          </w:tcPr>
          <w:p w14:paraId="5A106D4A" w14:textId="77777777" w:rsidR="00C366C4" w:rsidRDefault="00C366C4">
            <w:pPr>
              <w:keepNext/>
              <w:keepLines/>
              <w:jc w:val="both"/>
            </w:pPr>
          </w:p>
        </w:tc>
        <w:tc>
          <w:tcPr>
            <w:tcW w:w="4261" w:type="dxa"/>
          </w:tcPr>
          <w:p w14:paraId="433D8B5F" w14:textId="77777777" w:rsidR="00C366C4" w:rsidRDefault="00C366C4">
            <w:pPr>
              <w:keepNext/>
              <w:keepLines/>
              <w:jc w:val="both"/>
            </w:pPr>
          </w:p>
        </w:tc>
      </w:tr>
      <w:tr w:rsidR="00C366C4" w14:paraId="456DAFDA" w14:textId="77777777">
        <w:tc>
          <w:tcPr>
            <w:tcW w:w="4261" w:type="dxa"/>
          </w:tcPr>
          <w:p w14:paraId="67E75DB8" w14:textId="77777777" w:rsidR="00C366C4" w:rsidRDefault="00C366C4">
            <w:pPr>
              <w:keepNext/>
              <w:keepLines/>
              <w:jc w:val="both"/>
              <w:rPr>
                <w:b/>
              </w:rPr>
            </w:pPr>
            <w:r>
              <w:rPr>
                <w:b/>
              </w:rPr>
              <w:t>Other Users</w:t>
            </w:r>
          </w:p>
        </w:tc>
        <w:tc>
          <w:tcPr>
            <w:tcW w:w="4261" w:type="dxa"/>
          </w:tcPr>
          <w:p w14:paraId="320358AD" w14:textId="77777777" w:rsidR="00C366C4" w:rsidRDefault="00C366C4">
            <w:pPr>
              <w:keepNext/>
              <w:keepLines/>
              <w:jc w:val="both"/>
            </w:pPr>
          </w:p>
        </w:tc>
      </w:tr>
      <w:tr w:rsidR="00C366C4" w14:paraId="4C556CE4" w14:textId="77777777">
        <w:tc>
          <w:tcPr>
            <w:tcW w:w="4261" w:type="dxa"/>
          </w:tcPr>
          <w:p w14:paraId="1C001138" w14:textId="77777777" w:rsidR="00C366C4" w:rsidRDefault="00C366C4">
            <w:pPr>
              <w:keepNext/>
              <w:keepLines/>
              <w:jc w:val="both"/>
            </w:pPr>
            <w:r>
              <w:t>At Interface with Transmission System</w:t>
            </w:r>
          </w:p>
        </w:tc>
        <w:tc>
          <w:tcPr>
            <w:tcW w:w="4261" w:type="dxa"/>
          </w:tcPr>
          <w:p w14:paraId="49A14EB6" w14:textId="77777777" w:rsidR="00C366C4" w:rsidRDefault="00C366C4">
            <w:pPr>
              <w:keepNext/>
              <w:keepLines/>
              <w:jc w:val="both"/>
            </w:pPr>
            <w:r>
              <w:t>Circuit Breakers and Disconnectors</w:t>
            </w:r>
          </w:p>
        </w:tc>
      </w:tr>
      <w:tr w:rsidR="00C366C4" w14:paraId="3DDD08DA" w14:textId="77777777">
        <w:tc>
          <w:tcPr>
            <w:tcW w:w="4261" w:type="dxa"/>
          </w:tcPr>
          <w:p w14:paraId="043F3954" w14:textId="77777777" w:rsidR="00C366C4" w:rsidRDefault="00C366C4">
            <w:pPr>
              <w:keepNext/>
              <w:keepLines/>
              <w:jc w:val="both"/>
            </w:pPr>
          </w:p>
        </w:tc>
        <w:tc>
          <w:tcPr>
            <w:tcW w:w="4261" w:type="dxa"/>
          </w:tcPr>
          <w:p w14:paraId="0886FE78" w14:textId="77777777" w:rsidR="00C366C4" w:rsidRDefault="00C366C4">
            <w:pPr>
              <w:keepNext/>
              <w:keepLines/>
              <w:jc w:val="both"/>
            </w:pPr>
          </w:p>
        </w:tc>
      </w:tr>
      <w:tr w:rsidR="00C366C4" w14:paraId="677CCA7B" w14:textId="77777777">
        <w:tc>
          <w:tcPr>
            <w:tcW w:w="4261" w:type="dxa"/>
          </w:tcPr>
          <w:p w14:paraId="63A96311" w14:textId="77777777" w:rsidR="00C366C4" w:rsidRDefault="00C366C4">
            <w:pPr>
              <w:keepNext/>
              <w:keepLines/>
              <w:jc w:val="both"/>
            </w:pPr>
          </w:p>
        </w:tc>
        <w:tc>
          <w:tcPr>
            <w:tcW w:w="4261" w:type="dxa"/>
          </w:tcPr>
          <w:p w14:paraId="744A7524" w14:textId="77777777" w:rsidR="00C366C4" w:rsidRDefault="00C366C4">
            <w:pPr>
              <w:keepNext/>
              <w:keepLines/>
              <w:jc w:val="both"/>
            </w:pPr>
          </w:p>
        </w:tc>
      </w:tr>
    </w:tbl>
    <w:p w14:paraId="3970B9CF" w14:textId="77777777" w:rsidR="00C366C4" w:rsidRDefault="00C366C4">
      <w:pPr>
        <w:keepNext/>
        <w:keepLines/>
        <w:jc w:val="both"/>
        <w:rPr>
          <w:b/>
        </w:rPr>
      </w:pPr>
    </w:p>
    <w:p w14:paraId="34950DF8" w14:textId="77777777" w:rsidR="00C366C4" w:rsidRDefault="00C366C4">
      <w:pPr>
        <w:pStyle w:val="Heading2"/>
        <w:numPr>
          <w:ilvl w:val="0"/>
          <w:numId w:val="0"/>
        </w:numPr>
        <w:rPr>
          <w:sz w:val="28"/>
        </w:rPr>
      </w:pPr>
      <w:r>
        <w:rPr>
          <w:b w:val="0"/>
        </w:rPr>
        <w:br w:type="page"/>
      </w:r>
      <w:r>
        <w:rPr>
          <w:sz w:val="28"/>
        </w:rPr>
        <w:lastRenderedPageBreak/>
        <w:t>Appendix C:  Abbreviations &amp; Definitions</w:t>
      </w:r>
    </w:p>
    <w:p w14:paraId="5545BFC7" w14:textId="77777777" w:rsidR="00C366C4" w:rsidRDefault="00C366C4"/>
    <w:p w14:paraId="6FDB2994" w14:textId="3D6EB008" w:rsidR="00C366C4" w:rsidRDefault="00C366C4">
      <w:pPr>
        <w:keepNext/>
        <w:keepLines/>
        <w:spacing w:after="0"/>
        <w:jc w:val="both"/>
      </w:pPr>
      <w:r>
        <w:rPr>
          <w:b/>
          <w:i/>
          <w:iCs/>
          <w:sz w:val="24"/>
        </w:rPr>
        <w:t>Abbreviations</w:t>
      </w:r>
      <w:r w:rsidR="00F2540D">
        <w:rPr>
          <w:b/>
          <w:i/>
          <w:iCs/>
          <w:sz w:val="24"/>
        </w:rPr>
        <w:br/>
      </w:r>
      <w:r w:rsidR="00E043C6">
        <w:rPr>
          <w:b/>
          <w:i/>
          <w:iCs/>
          <w:sz w:val="24"/>
        </w:rPr>
        <w:br/>
      </w:r>
      <w:r w:rsidR="00E00419">
        <w:t>SHET</w:t>
      </w:r>
      <w:r w:rsidR="00E00419">
        <w:tab/>
        <w:t xml:space="preserve">Scottish Hydro </w:t>
      </w:r>
      <w:r>
        <w:t xml:space="preserve">Electric Transmission </w:t>
      </w:r>
      <w:r w:rsidR="00E00419">
        <w:t>plc</w:t>
      </w:r>
    </w:p>
    <w:p w14:paraId="45D70F5F" w14:textId="77777777" w:rsidR="00C366C4" w:rsidRDefault="00AA79E8">
      <w:pPr>
        <w:keepNext/>
        <w:keepLines/>
        <w:spacing w:after="0"/>
        <w:jc w:val="both"/>
      </w:pPr>
      <w:r>
        <w:t>SPT</w:t>
      </w:r>
      <w:r>
        <w:tab/>
        <w:t>SP Transmission plc</w:t>
      </w:r>
    </w:p>
    <w:p w14:paraId="66758C0C" w14:textId="77777777" w:rsidR="00C366C4" w:rsidRDefault="00C366C4">
      <w:pPr>
        <w:keepNext/>
        <w:keepLines/>
        <w:spacing w:after="0"/>
        <w:jc w:val="both"/>
      </w:pPr>
      <w:r>
        <w:t>TO</w:t>
      </w:r>
      <w:r>
        <w:tab/>
        <w:t>Transmission Owner</w:t>
      </w:r>
    </w:p>
    <w:p w14:paraId="468A8EB6" w14:textId="77777777" w:rsidR="00C366C4" w:rsidRDefault="00C366C4">
      <w:pPr>
        <w:keepNext/>
        <w:keepLines/>
        <w:spacing w:after="0"/>
        <w:jc w:val="both"/>
        <w:rPr>
          <w:color w:val="FF0000"/>
        </w:rPr>
      </w:pPr>
    </w:p>
    <w:p w14:paraId="4C91BA9A" w14:textId="77777777" w:rsidR="00C366C4" w:rsidRDefault="00C366C4">
      <w:pPr>
        <w:keepNext/>
        <w:keepLines/>
        <w:spacing w:after="0"/>
        <w:jc w:val="both"/>
        <w:rPr>
          <w:color w:val="FF0000"/>
        </w:rPr>
      </w:pPr>
    </w:p>
    <w:p w14:paraId="0DB081A9" w14:textId="77777777" w:rsidR="00C366C4" w:rsidRDefault="00C366C4">
      <w:pPr>
        <w:pStyle w:val="Heading2"/>
        <w:keepLines/>
        <w:numPr>
          <w:ilvl w:val="0"/>
          <w:numId w:val="0"/>
        </w:numPr>
        <w:spacing w:after="0"/>
        <w:jc w:val="both"/>
      </w:pPr>
      <w:r>
        <w:t>Definitions</w:t>
      </w:r>
    </w:p>
    <w:p w14:paraId="476AF075" w14:textId="77777777" w:rsidR="00C366C4" w:rsidRDefault="00C366C4">
      <w:pPr>
        <w:pStyle w:val="Header"/>
        <w:keepNext/>
        <w:keepLines/>
        <w:tabs>
          <w:tab w:val="clear" w:pos="4153"/>
          <w:tab w:val="clear" w:pos="8306"/>
        </w:tabs>
        <w:jc w:val="both"/>
      </w:pPr>
    </w:p>
    <w:p w14:paraId="6C979DF4" w14:textId="77777777" w:rsidR="00C366C4" w:rsidRDefault="00C366C4">
      <w:pPr>
        <w:pStyle w:val="Header"/>
        <w:keepNext/>
        <w:keepLines/>
        <w:tabs>
          <w:tab w:val="clear" w:pos="4153"/>
          <w:tab w:val="clear" w:pos="8306"/>
        </w:tabs>
        <w:spacing w:after="0"/>
        <w:jc w:val="both"/>
        <w:rPr>
          <w:b/>
        </w:rPr>
      </w:pPr>
      <w:r>
        <w:rPr>
          <w:b/>
        </w:rPr>
        <w:t>STC definitions used:</w:t>
      </w:r>
    </w:p>
    <w:p w14:paraId="0F939799" w14:textId="77777777" w:rsidR="00C366C4" w:rsidRDefault="00C366C4">
      <w:pPr>
        <w:keepNext/>
        <w:keepLines/>
        <w:spacing w:after="0"/>
        <w:jc w:val="both"/>
      </w:pPr>
      <w:r>
        <w:t>Apparatus</w:t>
      </w:r>
    </w:p>
    <w:p w14:paraId="2C2B8919" w14:textId="77777777" w:rsidR="00C366C4" w:rsidRDefault="00C366C4">
      <w:pPr>
        <w:keepNext/>
        <w:keepLines/>
        <w:spacing w:after="0"/>
        <w:jc w:val="both"/>
      </w:pPr>
      <w:r>
        <w:t>Connection Site</w:t>
      </w:r>
    </w:p>
    <w:p w14:paraId="1D37469F" w14:textId="04B64170" w:rsidR="00853531" w:rsidRDefault="007F320C">
      <w:pPr>
        <w:keepNext/>
        <w:keepLines/>
        <w:spacing w:after="0"/>
        <w:jc w:val="both"/>
      </w:pPr>
      <w:r>
        <w:t>The Company</w:t>
      </w:r>
    </w:p>
    <w:p w14:paraId="6C9D00A0" w14:textId="77777777" w:rsidR="00653C46" w:rsidRPr="00665BD0" w:rsidRDefault="00653C46" w:rsidP="00653C46">
      <w:pPr>
        <w:pStyle w:val="NGTSAppendix"/>
        <w:outlineLvl w:val="0"/>
        <w:rPr>
          <w:snapToGrid/>
          <w:sz w:val="20"/>
        </w:rPr>
      </w:pPr>
      <w:r w:rsidRPr="00665BD0">
        <w:rPr>
          <w:snapToGrid/>
          <w:sz w:val="20"/>
        </w:rPr>
        <w:t xml:space="preserve">NGET </w:t>
      </w:r>
      <w:r>
        <w:rPr>
          <w:snapToGrid/>
          <w:sz w:val="20"/>
        </w:rPr>
        <w:t xml:space="preserve"> </w:t>
      </w:r>
    </w:p>
    <w:p w14:paraId="5E2DE32C" w14:textId="77777777" w:rsidR="00C366C4" w:rsidRDefault="00C366C4">
      <w:pPr>
        <w:keepNext/>
        <w:keepLines/>
        <w:tabs>
          <w:tab w:val="left" w:pos="1251"/>
        </w:tabs>
        <w:spacing w:after="0"/>
        <w:jc w:val="both"/>
      </w:pPr>
      <w:r>
        <w:tab/>
      </w:r>
    </w:p>
    <w:p w14:paraId="2171024D" w14:textId="77777777" w:rsidR="00C366C4" w:rsidRDefault="00C366C4">
      <w:pPr>
        <w:keepNext/>
        <w:keepLines/>
        <w:spacing w:after="0"/>
        <w:jc w:val="both"/>
      </w:pPr>
      <w:r>
        <w:t>Plant</w:t>
      </w:r>
    </w:p>
    <w:p w14:paraId="07720C5B" w14:textId="77777777" w:rsidR="00C366C4" w:rsidRDefault="00C366C4">
      <w:pPr>
        <w:pStyle w:val="Header"/>
        <w:keepNext/>
        <w:keepLines/>
        <w:tabs>
          <w:tab w:val="clear" w:pos="4153"/>
          <w:tab w:val="clear" w:pos="8306"/>
        </w:tabs>
        <w:spacing w:after="0"/>
        <w:jc w:val="both"/>
      </w:pPr>
      <w:r>
        <w:t>Transmission System</w:t>
      </w:r>
    </w:p>
    <w:p w14:paraId="3D50C45E" w14:textId="77777777" w:rsidR="00C366C4" w:rsidRDefault="00C366C4">
      <w:pPr>
        <w:pStyle w:val="Header"/>
        <w:keepNext/>
        <w:keepLines/>
        <w:tabs>
          <w:tab w:val="clear" w:pos="4153"/>
          <w:tab w:val="clear" w:pos="8306"/>
        </w:tabs>
        <w:spacing w:after="0"/>
        <w:jc w:val="both"/>
      </w:pPr>
      <w:r>
        <w:t>User</w:t>
      </w:r>
    </w:p>
    <w:p w14:paraId="5E8A24A9" w14:textId="77777777" w:rsidR="00C366C4" w:rsidRDefault="00C366C4">
      <w:pPr>
        <w:pStyle w:val="Header"/>
        <w:keepNext/>
        <w:keepLines/>
        <w:tabs>
          <w:tab w:val="clear" w:pos="4153"/>
          <w:tab w:val="clear" w:pos="8306"/>
        </w:tabs>
        <w:spacing w:after="0"/>
        <w:jc w:val="both"/>
        <w:rPr>
          <w:b/>
        </w:rPr>
      </w:pPr>
    </w:p>
    <w:p w14:paraId="74AD516A" w14:textId="77777777" w:rsidR="00C366C4" w:rsidRDefault="00C366C4">
      <w:pPr>
        <w:keepNext/>
        <w:keepLines/>
        <w:spacing w:after="0"/>
        <w:jc w:val="both"/>
        <w:rPr>
          <w:b/>
        </w:rPr>
      </w:pPr>
      <w:r>
        <w:rPr>
          <w:b/>
        </w:rPr>
        <w:t>Definition used from other STCPs:</w:t>
      </w:r>
    </w:p>
    <w:p w14:paraId="38195089" w14:textId="77777777" w:rsidR="00C366C4" w:rsidRDefault="00C366C4">
      <w:pPr>
        <w:keepNext/>
        <w:keepLines/>
        <w:tabs>
          <w:tab w:val="left" w:pos="1134"/>
        </w:tabs>
        <w:spacing w:after="0"/>
        <w:jc w:val="both"/>
      </w:pPr>
      <w:r w:rsidRPr="00B05302">
        <w:t>Datalink:</w:t>
      </w:r>
      <w:r w:rsidRPr="00B05302">
        <w:tab/>
        <w:t>STCP04-2: Real Time Data Management</w:t>
      </w:r>
    </w:p>
    <w:p w14:paraId="3E336984" w14:textId="77777777" w:rsidR="008904BD" w:rsidRDefault="008904BD">
      <w:pPr>
        <w:keepNext/>
        <w:keepLines/>
        <w:tabs>
          <w:tab w:val="left" w:pos="1134"/>
        </w:tabs>
        <w:spacing w:after="0"/>
        <w:jc w:val="both"/>
      </w:pPr>
      <w:r>
        <w:t xml:space="preserve">Class 1 Alarm: </w:t>
      </w:r>
      <w:r>
        <w:tab/>
        <w:t>STCP02-1: Alarm and Event Management</w:t>
      </w:r>
    </w:p>
    <w:p w14:paraId="5563CD4F" w14:textId="77777777" w:rsidR="008904BD" w:rsidRDefault="008904BD">
      <w:pPr>
        <w:keepNext/>
        <w:keepLines/>
        <w:tabs>
          <w:tab w:val="left" w:pos="1134"/>
        </w:tabs>
        <w:spacing w:after="0"/>
        <w:jc w:val="both"/>
      </w:pPr>
      <w:r>
        <w:t>Class 2 Alarm:</w:t>
      </w:r>
      <w:r>
        <w:tab/>
        <w:t>STCP02-1: Alarm and event Management</w:t>
      </w:r>
    </w:p>
    <w:p w14:paraId="70C8402A" w14:textId="77777777" w:rsidR="00C366C4" w:rsidRDefault="00C366C4">
      <w:pPr>
        <w:keepNext/>
        <w:keepLines/>
        <w:jc w:val="both"/>
        <w:rPr>
          <w:b/>
        </w:rPr>
      </w:pPr>
    </w:p>
    <w:p w14:paraId="4D527DBF" w14:textId="77777777" w:rsidR="00C366C4" w:rsidRDefault="00C366C4">
      <w:pPr>
        <w:keepNext/>
        <w:keepLines/>
        <w:jc w:val="both"/>
      </w:pPr>
    </w:p>
    <w:p w14:paraId="70AEF734" w14:textId="77777777" w:rsidR="00C366C4" w:rsidRDefault="00C366C4">
      <w:pPr>
        <w:pStyle w:val="Heading2"/>
        <w:keepLines/>
        <w:numPr>
          <w:ilvl w:val="0"/>
          <w:numId w:val="0"/>
        </w:numPr>
        <w:jc w:val="both"/>
      </w:pPr>
    </w:p>
    <w:sectPr w:rsidR="00C366C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7D8C1" w14:textId="77777777" w:rsidR="000D57AC" w:rsidRDefault="000D57AC">
      <w:r>
        <w:separator/>
      </w:r>
    </w:p>
  </w:endnote>
  <w:endnote w:type="continuationSeparator" w:id="0">
    <w:p w14:paraId="6851F5EE" w14:textId="77777777" w:rsidR="000D57AC" w:rsidRDefault="000D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608FB" w14:textId="77777777" w:rsidR="00C366C4" w:rsidRDefault="00C366C4">
    <w:pPr>
      <w:pStyle w:val="Footer"/>
      <w:jc w:val="center"/>
      <w:rPr>
        <w:b/>
        <w:sz w:val="28"/>
      </w:rP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E10CDA">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E10CDA">
      <w:rPr>
        <w:noProof/>
        <w:snapToGrid w:val="0"/>
      </w:rPr>
      <w:t>14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F5085" w14:textId="77777777" w:rsidR="000D57AC" w:rsidRDefault="000D57AC">
      <w:r>
        <w:separator/>
      </w:r>
    </w:p>
  </w:footnote>
  <w:footnote w:type="continuationSeparator" w:id="0">
    <w:p w14:paraId="48811871" w14:textId="77777777" w:rsidR="000D57AC" w:rsidRDefault="000D5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BB1E7" w14:textId="77777777" w:rsidR="00C366C4" w:rsidRDefault="00C366C4">
    <w:pPr>
      <w:pStyle w:val="Header"/>
    </w:pPr>
    <w:r>
      <w:t xml:space="preserve">STCP 04-3 Real Time Data Provision </w:t>
    </w:r>
  </w:p>
  <w:p w14:paraId="00B4CE80" w14:textId="4944A4C0" w:rsidR="00C366C4" w:rsidRDefault="00C366C4">
    <w:pPr>
      <w:pStyle w:val="Header"/>
    </w:pPr>
    <w:r>
      <w:t xml:space="preserve">Issue </w:t>
    </w:r>
    <w:r w:rsidRPr="0052566E">
      <w:t>00</w:t>
    </w:r>
    <w:r w:rsidR="00B42F01" w:rsidRPr="0052566E">
      <w:t>8</w:t>
    </w:r>
    <w:r w:rsidR="009563C9" w:rsidRPr="0052566E">
      <w:t xml:space="preserve"> </w:t>
    </w:r>
    <w:r w:rsidR="009A7F6F">
      <w:t>25</w:t>
    </w:r>
    <w:r w:rsidR="003248EF" w:rsidRPr="0052566E">
      <w:t>/0</w:t>
    </w:r>
    <w:r w:rsidR="00B42F01" w:rsidRPr="0052566E">
      <w:t>4</w:t>
    </w:r>
    <w:r w:rsidR="00997CD0" w:rsidRPr="0052566E">
      <w:t>/20</w:t>
    </w:r>
    <w:r w:rsidR="00B42F01" w:rsidRPr="0052566E">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94F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E6226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6A701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72B6EA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 w15:restartNumberingAfterBreak="0">
    <w:nsid w:val="5E87258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BA0191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58C482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53551593">
    <w:abstractNumId w:val="4"/>
  </w:num>
  <w:num w:numId="2" w16cid:durableId="1728263817">
    <w:abstractNumId w:val="7"/>
  </w:num>
  <w:num w:numId="3" w16cid:durableId="816340095">
    <w:abstractNumId w:val="5"/>
  </w:num>
  <w:num w:numId="4" w16cid:durableId="1678849311">
    <w:abstractNumId w:val="6"/>
  </w:num>
  <w:num w:numId="5" w16cid:durableId="1978297054">
    <w:abstractNumId w:val="2"/>
  </w:num>
  <w:num w:numId="6" w16cid:durableId="2016376285">
    <w:abstractNumId w:val="0"/>
  </w:num>
  <w:num w:numId="7" w16cid:durableId="149834230">
    <w:abstractNumId w:val="1"/>
  </w:num>
  <w:num w:numId="8" w16cid:durableId="112403304">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6C4"/>
    <w:rsid w:val="000A44D5"/>
    <w:rsid w:val="000B159C"/>
    <w:rsid w:val="000D57AC"/>
    <w:rsid w:val="000F135E"/>
    <w:rsid w:val="000F66D1"/>
    <w:rsid w:val="00105152"/>
    <w:rsid w:val="001722D6"/>
    <w:rsid w:val="001B4886"/>
    <w:rsid w:val="001E0C4D"/>
    <w:rsid w:val="001E139F"/>
    <w:rsid w:val="00217C3D"/>
    <w:rsid w:val="00230972"/>
    <w:rsid w:val="002440BE"/>
    <w:rsid w:val="00246C8B"/>
    <w:rsid w:val="002B6C87"/>
    <w:rsid w:val="002E387C"/>
    <w:rsid w:val="002F0C59"/>
    <w:rsid w:val="00314546"/>
    <w:rsid w:val="00317150"/>
    <w:rsid w:val="003248EF"/>
    <w:rsid w:val="0032784C"/>
    <w:rsid w:val="00342A36"/>
    <w:rsid w:val="003719AC"/>
    <w:rsid w:val="00394258"/>
    <w:rsid w:val="003D45FB"/>
    <w:rsid w:val="00400B26"/>
    <w:rsid w:val="00407540"/>
    <w:rsid w:val="00411A22"/>
    <w:rsid w:val="004439C3"/>
    <w:rsid w:val="00476C25"/>
    <w:rsid w:val="0048466E"/>
    <w:rsid w:val="004900D3"/>
    <w:rsid w:val="00496376"/>
    <w:rsid w:val="004A2FCA"/>
    <w:rsid w:val="005218AF"/>
    <w:rsid w:val="0052566E"/>
    <w:rsid w:val="00531885"/>
    <w:rsid w:val="005456C8"/>
    <w:rsid w:val="00556C12"/>
    <w:rsid w:val="005723A5"/>
    <w:rsid w:val="005E6B6A"/>
    <w:rsid w:val="00617124"/>
    <w:rsid w:val="0062403D"/>
    <w:rsid w:val="00624187"/>
    <w:rsid w:val="0062553C"/>
    <w:rsid w:val="00653C46"/>
    <w:rsid w:val="00664C00"/>
    <w:rsid w:val="006A0BF6"/>
    <w:rsid w:val="006D3F25"/>
    <w:rsid w:val="006D5296"/>
    <w:rsid w:val="006D7548"/>
    <w:rsid w:val="006E2DAC"/>
    <w:rsid w:val="006F27B3"/>
    <w:rsid w:val="007378A6"/>
    <w:rsid w:val="00756A18"/>
    <w:rsid w:val="007F320C"/>
    <w:rsid w:val="007F5917"/>
    <w:rsid w:val="00853531"/>
    <w:rsid w:val="00857642"/>
    <w:rsid w:val="00870152"/>
    <w:rsid w:val="0088118C"/>
    <w:rsid w:val="008904BD"/>
    <w:rsid w:val="008C6725"/>
    <w:rsid w:val="008D646F"/>
    <w:rsid w:val="008F3880"/>
    <w:rsid w:val="009020CB"/>
    <w:rsid w:val="009563C9"/>
    <w:rsid w:val="00975AED"/>
    <w:rsid w:val="00997CD0"/>
    <w:rsid w:val="009A6271"/>
    <w:rsid w:val="009A7F6F"/>
    <w:rsid w:val="009B2656"/>
    <w:rsid w:val="009D22E0"/>
    <w:rsid w:val="009D5AB5"/>
    <w:rsid w:val="009D5E28"/>
    <w:rsid w:val="009F2279"/>
    <w:rsid w:val="00A13060"/>
    <w:rsid w:val="00A36EFA"/>
    <w:rsid w:val="00A623F6"/>
    <w:rsid w:val="00AA79E8"/>
    <w:rsid w:val="00AE4D48"/>
    <w:rsid w:val="00AF2AC5"/>
    <w:rsid w:val="00B00CAC"/>
    <w:rsid w:val="00B05302"/>
    <w:rsid w:val="00B059F3"/>
    <w:rsid w:val="00B16402"/>
    <w:rsid w:val="00B35791"/>
    <w:rsid w:val="00B42F01"/>
    <w:rsid w:val="00B43C37"/>
    <w:rsid w:val="00B56393"/>
    <w:rsid w:val="00B63C10"/>
    <w:rsid w:val="00B7114F"/>
    <w:rsid w:val="00B867C8"/>
    <w:rsid w:val="00B91A1F"/>
    <w:rsid w:val="00BB1C30"/>
    <w:rsid w:val="00BB498F"/>
    <w:rsid w:val="00BD5826"/>
    <w:rsid w:val="00BE5C15"/>
    <w:rsid w:val="00C0570A"/>
    <w:rsid w:val="00C20586"/>
    <w:rsid w:val="00C366C4"/>
    <w:rsid w:val="00C71B76"/>
    <w:rsid w:val="00CA0596"/>
    <w:rsid w:val="00CC2FFD"/>
    <w:rsid w:val="00CC4A6B"/>
    <w:rsid w:val="00CE2B72"/>
    <w:rsid w:val="00CF3356"/>
    <w:rsid w:val="00D06F8D"/>
    <w:rsid w:val="00D33D63"/>
    <w:rsid w:val="00D5696F"/>
    <w:rsid w:val="00D8263B"/>
    <w:rsid w:val="00DB2658"/>
    <w:rsid w:val="00DE336F"/>
    <w:rsid w:val="00DF1405"/>
    <w:rsid w:val="00E00419"/>
    <w:rsid w:val="00E043C6"/>
    <w:rsid w:val="00E10CDA"/>
    <w:rsid w:val="00E125EE"/>
    <w:rsid w:val="00E57C36"/>
    <w:rsid w:val="00E63029"/>
    <w:rsid w:val="00E7564D"/>
    <w:rsid w:val="00E93C9D"/>
    <w:rsid w:val="00E97394"/>
    <w:rsid w:val="00EC14C2"/>
    <w:rsid w:val="00ED599A"/>
    <w:rsid w:val="00EE1A74"/>
    <w:rsid w:val="00EF5DC2"/>
    <w:rsid w:val="00F00AD4"/>
    <w:rsid w:val="00F03DE8"/>
    <w:rsid w:val="00F2540D"/>
    <w:rsid w:val="00F31C27"/>
    <w:rsid w:val="00F63D2A"/>
    <w:rsid w:val="00F9214C"/>
    <w:rsid w:val="00F92DD6"/>
    <w:rsid w:val="00F9543B"/>
    <w:rsid w:val="00FA107B"/>
    <w:rsid w:val="00FB3D8D"/>
    <w:rsid w:val="00FE5166"/>
    <w:rsid w:val="00FE67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49EE949A"/>
  <w15:chartTrackingRefBased/>
  <w15:docId w15:val="{877A12FF-0D40-41EA-B8C9-2A3BD93D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customStyle="1" w:styleId="DeltaViewInsertion">
    <w:name w:val="DeltaView Insertion"/>
    <w:rPr>
      <w:b/>
      <w:bCs/>
      <w:color w:val="0000FF"/>
      <w:spacing w:val="0"/>
      <w:u w:val="single"/>
    </w:rPr>
  </w:style>
  <w:style w:type="paragraph" w:customStyle="1" w:styleId="NGTSAppendix">
    <w:name w:val="NGTS Appendix"/>
    <w:basedOn w:val="Normal"/>
    <w:pPr>
      <w:keepNext/>
      <w:keepLines/>
      <w:widowControl w:val="0"/>
      <w:spacing w:after="0"/>
      <w:jc w:val="both"/>
    </w:pPr>
    <w:rPr>
      <w:snapToGrid w:val="0"/>
      <w:sz w:val="22"/>
    </w:rPr>
  </w:style>
  <w:style w:type="paragraph" w:styleId="BalloonText">
    <w:name w:val="Balloon Text"/>
    <w:basedOn w:val="Normal"/>
    <w:semiHidden/>
    <w:rsid w:val="00105152"/>
    <w:rPr>
      <w:rFonts w:ascii="Tahoma" w:hAnsi="Tahoma" w:cs="Tahoma"/>
      <w:sz w:val="16"/>
      <w:szCs w:val="16"/>
    </w:rPr>
  </w:style>
  <w:style w:type="table" w:styleId="TableGrid">
    <w:name w:val="Table Grid"/>
    <w:basedOn w:val="TableNormal"/>
    <w:rsid w:val="00105152"/>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53531"/>
    <w:rPr>
      <w:sz w:val="16"/>
      <w:szCs w:val="16"/>
    </w:rPr>
  </w:style>
  <w:style w:type="paragraph" w:styleId="CommentText">
    <w:name w:val="annotation text"/>
    <w:basedOn w:val="Normal"/>
    <w:link w:val="CommentTextChar"/>
    <w:rsid w:val="00853531"/>
  </w:style>
  <w:style w:type="character" w:customStyle="1" w:styleId="CommentTextChar">
    <w:name w:val="Comment Text Char"/>
    <w:link w:val="CommentText"/>
    <w:rsid w:val="00853531"/>
    <w:rPr>
      <w:rFonts w:ascii="Arial" w:hAnsi="Arial"/>
      <w:lang w:eastAsia="en-US"/>
    </w:rPr>
  </w:style>
  <w:style w:type="paragraph" w:styleId="CommentSubject">
    <w:name w:val="annotation subject"/>
    <w:basedOn w:val="CommentText"/>
    <w:next w:val="CommentText"/>
    <w:link w:val="CommentSubjectChar"/>
    <w:rsid w:val="00853531"/>
    <w:rPr>
      <w:b/>
      <w:bCs/>
    </w:rPr>
  </w:style>
  <w:style w:type="character" w:customStyle="1" w:styleId="CommentSubjectChar">
    <w:name w:val="Comment Subject Char"/>
    <w:link w:val="CommentSubject"/>
    <w:rsid w:val="00853531"/>
    <w:rPr>
      <w:rFonts w:ascii="Arial" w:hAnsi="Arial"/>
      <w:b/>
      <w:bCs/>
      <w:lang w:eastAsia="en-US"/>
    </w:rPr>
  </w:style>
  <w:style w:type="paragraph" w:styleId="Revision">
    <w:name w:val="Revision"/>
    <w:hidden/>
    <w:uiPriority w:val="99"/>
    <w:semiHidden/>
    <w:rsid w:val="00B42F0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e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e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oleObject2.bin"/><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2F2DE1-6A74-4009-81AA-8B1E05A6C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981E95-744E-4221-A478-AC562785E49A}">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B123F83F-B0F0-43C8-8FC0-8925B26EF6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14</Pages>
  <Words>2306</Words>
  <Characters>13146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4-3 Real Time Data Provision</vt:lpstr>
    </vt:vector>
  </TitlesOfParts>
  <Company>NGC</Company>
  <LinksUpToDate>false</LinksUpToDate>
  <CharactersWithSpaces>15422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 Real Time Data Provision</dc:title>
  <dc:subject/>
  <dc:creator>Greg Farrell</dc:creator>
  <cp:keywords>For external v2</cp:keywords>
  <dc:description>David Nicols comments added, in conjunction with comments spreadsheet._x000d_
Janet Cursi's comments impelemeted</dc:description>
  <cp:lastModifiedBy>Steve Baker [NESO]</cp:lastModifiedBy>
  <cp:revision>13</cp:revision>
  <cp:lastPrinted>2023-04-06T11:12:00Z</cp:lastPrinted>
  <dcterms:created xsi:type="dcterms:W3CDTF">2023-03-10T10:23:00Z</dcterms:created>
  <dcterms:modified xsi:type="dcterms:W3CDTF">2025-10-15T16:02:00Z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2089900</vt:r8>
  </property>
</Properties>
</file>